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:rsidR="008C4227" w:rsidRDefault="00A91910" w:rsidP="008C4227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  <w:pPrChange w:id="16" w:author="Autor">
          <w:pPr>
            <w:pStyle w:val="Odsekzoznamu2"/>
            <w:keepNext/>
            <w:numPr>
              <w:numId w:val="57"/>
            </w:numPr>
            <w:spacing w:after="120" w:line="276" w:lineRule="auto"/>
            <w:ind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>Účty štátnej príspevkovej organizácie</w:t>
      </w:r>
      <w:del w:id="17" w:author="Autor">
        <w:r w:rsidRPr="00A91910">
          <w:rPr>
            <w:b/>
            <w:bCs/>
            <w:sz w:val="22"/>
            <w:szCs w:val="22"/>
          </w:rPr>
          <w:delText xml:space="preserve"> </w:delText>
        </w:r>
      </w:del>
      <w:ins w:id="18" w:author="Autor">
        <w:r w:rsidR="0092418C">
          <w:rPr>
            <w:b/>
            <w:bCs/>
            <w:sz w:val="22"/>
            <w:szCs w:val="22"/>
          </w:rPr>
          <w:t>, VÚC</w:t>
        </w:r>
        <w:r w:rsidR="00AA2EE0">
          <w:rPr>
            <w:b/>
            <w:bCs/>
            <w:sz w:val="22"/>
            <w:szCs w:val="22"/>
          </w:rPr>
          <w:t xml:space="preserve">, </w:t>
        </w:r>
        <w:r w:rsidR="00AA2EE0" w:rsidRPr="00A91910">
          <w:rPr>
            <w:b/>
            <w:bCs/>
            <w:sz w:val="22"/>
            <w:szCs w:val="22"/>
          </w:rPr>
          <w:t>subjektov zo súkromného sektora vrátane mimovládnych organizácií</w:t>
        </w:r>
        <w:r w:rsidR="0092418C">
          <w:rPr>
            <w:b/>
            <w:bCs/>
            <w:sz w:val="22"/>
            <w:szCs w:val="22"/>
          </w:rPr>
          <w:t xml:space="preserve"> </w:t>
        </w:r>
        <w:r w:rsidR="00671E9C">
          <w:rPr>
            <w:b/>
            <w:bCs/>
            <w:sz w:val="22"/>
            <w:szCs w:val="22"/>
          </w:rPr>
          <w:t xml:space="preserve">a účty </w:t>
        </w:r>
        <w:r w:rsidR="0092418C">
          <w:rPr>
            <w:b/>
            <w:bCs/>
            <w:sz w:val="22"/>
            <w:szCs w:val="22"/>
          </w:rPr>
          <w:t>iného subjektu</w:t>
        </w:r>
        <w:r w:rsidR="0092418C" w:rsidRPr="00A91910">
          <w:rPr>
            <w:b/>
            <w:bCs/>
            <w:sz w:val="22"/>
            <w:szCs w:val="22"/>
          </w:rPr>
          <w:t xml:space="preserve"> verejnej správy s výnimkou </w:t>
        </w:r>
        <w:r w:rsidR="00671E9C">
          <w:rPr>
            <w:b/>
            <w:bCs/>
            <w:sz w:val="22"/>
            <w:szCs w:val="22"/>
          </w:rPr>
          <w:t>sub</w:t>
        </w:r>
        <w:r w:rsidR="00324D28">
          <w:rPr>
            <w:b/>
            <w:bCs/>
            <w:sz w:val="22"/>
            <w:szCs w:val="22"/>
          </w:rPr>
          <w:t>jektov uvedených v odseku 2 až 4</w:t>
        </w:r>
        <w:r w:rsidR="00671E9C">
          <w:rPr>
            <w:b/>
            <w:bCs/>
            <w:sz w:val="22"/>
            <w:szCs w:val="22"/>
          </w:rPr>
          <w:t xml:space="preserve"> tohto článku VZP</w:t>
        </w:r>
      </w:ins>
    </w:p>
    <w:p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  <w:del w:id="19" w:author="Autor">
        <w:r w:rsidRPr="00A91910">
          <w:rPr>
            <w:rFonts w:ascii="Times New Roman" w:hAnsi="Times New Roman"/>
            <w:lang w:eastAsia="sk-SK"/>
          </w:rPr>
          <w:delText>.</w:delText>
        </w:r>
      </w:del>
    </w:p>
    <w:p w:rsidR="00A91910" w:rsidRPr="00A91910" w:rsidRDefault="00A91910" w:rsidP="00D72FF2">
      <w:pPr>
        <w:pStyle w:val="Odsekzoznamu2"/>
        <w:tabs>
          <w:tab w:val="left" w:pos="567"/>
        </w:tabs>
        <w:spacing w:after="120" w:line="276" w:lineRule="auto"/>
        <w:ind w:left="360"/>
        <w:jc w:val="both"/>
        <w:rPr>
          <w:del w:id="20" w:author="Autor"/>
          <w:sz w:val="22"/>
          <w:szCs w:val="22"/>
        </w:rPr>
      </w:pPr>
    </w:p>
    <w:p w:rsidR="00A91910" w:rsidRPr="00A91910" w:rsidRDefault="00A91910" w:rsidP="00D72FF2">
      <w:pPr>
        <w:pStyle w:val="Odsekzoznamu2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del w:id="21" w:author="Autor"/>
          <w:sz w:val="22"/>
          <w:szCs w:val="22"/>
        </w:rPr>
      </w:pPr>
      <w:del w:id="22" w:author="Autor">
        <w:r w:rsidRPr="00A91910">
          <w:rPr>
            <w:b/>
            <w:bCs/>
            <w:sz w:val="22"/>
            <w:szCs w:val="22"/>
          </w:rPr>
          <w:delText xml:space="preserve">Účty iných subjektov verejnej správy s výnimkou VÚC, obcí a rozpočtových alebo príspevkových </w:delText>
        </w:r>
        <w:r w:rsidRPr="00A91910">
          <w:rPr>
            <w:b/>
            <w:sz w:val="22"/>
            <w:szCs w:val="22"/>
          </w:rPr>
          <w:delText>organizácií v zriaďovacej pôsobnosti VÚC a obce</w:delText>
        </w:r>
        <w:r w:rsidRPr="00A91910">
          <w:rPr>
            <w:b/>
            <w:bCs/>
            <w:sz w:val="22"/>
            <w:szCs w:val="22"/>
          </w:rPr>
          <w:delText xml:space="preserve"> </w:delText>
        </w:r>
      </w:del>
    </w:p>
    <w:p w:rsidR="00A91910" w:rsidRPr="00A91910" w:rsidRDefault="00A91910" w:rsidP="00D72FF2">
      <w:pPr>
        <w:spacing w:after="120"/>
        <w:ind w:left="708"/>
        <w:jc w:val="both"/>
        <w:rPr>
          <w:del w:id="23" w:author="Autor"/>
          <w:rFonts w:ascii="Times New Roman" w:hAnsi="Times New Roman"/>
          <w:lang w:eastAsia="sk-SK"/>
        </w:rPr>
      </w:pPr>
      <w:del w:id="24" w:author="Autor">
        <w:r w:rsidRPr="00A91910">
          <w:rPr>
            <w:rFonts w:ascii="Times New Roman" w:hAnsi="Times New Roman"/>
            <w:lang w:eastAsia="sk-SK"/>
          </w:rPr>
          <w:delText>Poskytovateľ zabezpečí poskytnutie NFP Prijímateľovi bezhotovostne na ním určený účet vedený v EUR (ďalej len „účet Prijímateľa“). Číslo účtu Prijímateľa  je uvedené v Prílohe č. 2 Zmluvy o poskytnutí NFP (Predmet podpory).</w:delText>
        </w:r>
      </w:del>
    </w:p>
    <w:p w:rsidR="00A91910" w:rsidRPr="00A91910" w:rsidRDefault="00A91910" w:rsidP="00D72FF2">
      <w:pPr>
        <w:pStyle w:val="Odsekzoznamu2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del w:id="25" w:author="Autor"/>
          <w:b/>
          <w:bCs/>
          <w:sz w:val="22"/>
          <w:szCs w:val="22"/>
        </w:rPr>
      </w:pPr>
      <w:del w:id="26" w:author="Autor">
        <w:r w:rsidRPr="00A91910">
          <w:rPr>
            <w:b/>
            <w:bCs/>
            <w:sz w:val="22"/>
            <w:szCs w:val="22"/>
          </w:rPr>
          <w:delText>Účty VÚC</w:delText>
        </w:r>
      </w:del>
    </w:p>
    <w:p w:rsidR="008C4227" w:rsidRDefault="00A91910" w:rsidP="008C4227">
      <w:pPr>
        <w:pStyle w:val="Odsekzoznamu1"/>
        <w:tabs>
          <w:tab w:val="left" w:pos="567"/>
        </w:tabs>
        <w:spacing w:after="120" w:line="276" w:lineRule="auto"/>
        <w:ind w:left="360"/>
        <w:jc w:val="both"/>
        <w:pPrChange w:id="27" w:author="Autor">
          <w:pPr>
            <w:spacing w:after="120"/>
            <w:ind w:left="708"/>
            <w:jc w:val="both"/>
          </w:pPr>
        </w:pPrChange>
      </w:pPr>
      <w:del w:id="28" w:author="Autor">
        <w:r w:rsidRPr="00A91910">
          <w:delText>Poskytovateľ zabezpečí poskytnutie NFP Prijímateľovi bezhotovostne na ním určený účet vedený v EUR (ďalej len „účet Prijímateľa“). Číslo účtu Prijímateľa  je uvedené v Prílohe č. 2 Zmluvy o poskytnutí NFP (Predmet podpory).</w:delText>
        </w:r>
      </w:del>
    </w:p>
    <w:p w:rsidR="008C4227" w:rsidRDefault="00A91910" w:rsidP="008C4227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  <w:pPrChange w:id="29" w:author="Autor">
          <w:pPr>
            <w:pStyle w:val="Odsekzoznamu2"/>
            <w:keepNext/>
            <w:numPr>
              <w:numId w:val="57"/>
            </w:numPr>
            <w:spacing w:after="120" w:line="276" w:lineRule="auto"/>
            <w:ind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>Účty obce</w:t>
      </w:r>
    </w:p>
    <w:p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:rsidR="008C4227" w:rsidRDefault="00A91910" w:rsidP="008C4227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  <w:pPrChange w:id="30" w:author="Autor">
          <w:pPr>
            <w:pStyle w:val="Odsekzoznamu2"/>
            <w:keepNext/>
            <w:numPr>
              <w:numId w:val="57"/>
            </w:numPr>
            <w:spacing w:after="120" w:line="276" w:lineRule="auto"/>
            <w:ind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</w:t>
      </w:r>
      <w:ins w:id="31" w:author="Autor">
        <w:r w:rsidR="00B60300">
          <w:rPr>
            <w:b/>
            <w:bCs/>
            <w:sz w:val="22"/>
            <w:szCs w:val="22"/>
          </w:rPr>
          <w:t>v zriaďovacej pôsobnosti</w:t>
        </w:r>
        <w:r w:rsidR="00637205">
          <w:rPr>
            <w:b/>
            <w:bCs/>
            <w:sz w:val="22"/>
            <w:szCs w:val="22"/>
          </w:rPr>
          <w:t xml:space="preserve"> </w:t>
        </w:r>
      </w:ins>
      <w:r w:rsidRPr="00A91910">
        <w:rPr>
          <w:b/>
          <w:bCs/>
          <w:sz w:val="22"/>
          <w:szCs w:val="22"/>
        </w:rPr>
        <w:t>VÚC</w:t>
      </w:r>
      <w:del w:id="32" w:author="Autor">
        <w:r w:rsidRPr="00A91910">
          <w:rPr>
            <w:b/>
            <w:bCs/>
            <w:sz w:val="22"/>
            <w:szCs w:val="22"/>
          </w:rPr>
          <w:delText>, resp.</w:delText>
        </w:r>
      </w:del>
      <w:ins w:id="33" w:author="Autor">
        <w:r w:rsidR="00B60300">
          <w:rPr>
            <w:b/>
            <w:bCs/>
            <w:sz w:val="22"/>
            <w:szCs w:val="22"/>
          </w:rPr>
          <w:t xml:space="preserve"> a</w:t>
        </w:r>
      </w:ins>
      <w:r w:rsidRPr="00A91910">
        <w:rPr>
          <w:b/>
          <w:bCs/>
          <w:sz w:val="22"/>
          <w:szCs w:val="22"/>
        </w:rPr>
        <w:t xml:space="preserve"> obce</w:t>
      </w:r>
    </w:p>
    <w:p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del w:id="34" w:author="Autor">
        <w:r w:rsidRPr="00A91910">
          <w:rPr>
            <w:rFonts w:ascii="Times New Roman" w:hAnsi="Times New Roman"/>
            <w:lang w:eastAsia="sk-SK"/>
          </w:rPr>
          <w:delText>mimorozpočtový</w:delText>
        </w:r>
      </w:del>
      <w:commentRangeStart w:id="35"/>
      <w:ins w:id="36" w:author="Autor">
        <w:r w:rsidR="00BB3ED5">
          <w:rPr>
            <w:rFonts w:ascii="Times New Roman" w:hAnsi="Times New Roman"/>
            <w:lang w:eastAsia="sk-SK"/>
          </w:rPr>
          <w:t>osobitný</w:t>
        </w:r>
      </w:ins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35"/>
      <w:r w:rsidR="00C92165">
        <w:rPr>
          <w:rStyle w:val="Odkaznakomentr"/>
          <w:rFonts w:ascii="Times New Roman" w:eastAsia="Times New Roman" w:hAnsi="Times New Roman"/>
        </w:rPr>
        <w:commentReference w:id="35"/>
      </w:r>
      <w:r w:rsidRPr="00A91910">
        <w:rPr>
          <w:rFonts w:ascii="Times New Roman" w:hAnsi="Times New Roman"/>
          <w:lang w:eastAsia="sk-SK"/>
        </w:rPr>
        <w:t>(ďalej len „</w:t>
      </w:r>
      <w:del w:id="37" w:author="Autor">
        <w:r w:rsidRPr="00A91910">
          <w:rPr>
            <w:rFonts w:ascii="Times New Roman" w:hAnsi="Times New Roman"/>
            <w:lang w:eastAsia="sk-SK"/>
          </w:rPr>
          <w:delText>mimorozpočtový</w:delText>
        </w:r>
      </w:del>
      <w:ins w:id="38" w:author="Autor">
        <w:r w:rsidR="00BB3ED5">
          <w:rPr>
            <w:rFonts w:ascii="Times New Roman" w:hAnsi="Times New Roman"/>
            <w:lang w:eastAsia="sk-SK"/>
          </w:rPr>
          <w:t>osobitný</w:t>
        </w:r>
      </w:ins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del w:id="39" w:author="Autor">
        <w:r w:rsidRPr="00A91910">
          <w:rPr>
            <w:rFonts w:ascii="Times New Roman" w:hAnsi="Times New Roman"/>
            <w:lang w:eastAsia="sk-SK"/>
          </w:rPr>
          <w:delText>mimorozpočtový</w:delText>
        </w:r>
      </w:del>
      <w:ins w:id="40" w:author="Autor">
        <w:r w:rsidR="00BB3ED5">
          <w:rPr>
            <w:rFonts w:ascii="Times New Roman" w:hAnsi="Times New Roman"/>
            <w:lang w:eastAsia="sk-SK"/>
          </w:rPr>
          <w:t>osobitný</w:t>
        </w:r>
      </w:ins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del w:id="41" w:author="Autor">
        <w:r w:rsidRPr="00A91910">
          <w:rPr>
            <w:rFonts w:ascii="Times New Roman" w:hAnsi="Times New Roman"/>
            <w:lang w:eastAsia="sk-SK"/>
          </w:rPr>
          <w:delText>mimorozpočtového</w:delText>
        </w:r>
      </w:del>
      <w:ins w:id="42" w:author="Autor">
        <w:r w:rsidR="00BB3ED5">
          <w:rPr>
            <w:rFonts w:ascii="Times New Roman" w:hAnsi="Times New Roman"/>
            <w:lang w:eastAsia="sk-SK"/>
          </w:rPr>
          <w:t>osobitného</w:t>
        </w:r>
      </w:ins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ins w:id="43" w:author="Autor">
        <w:r w:rsidR="0092418C">
          <w:rPr>
            <w:rFonts w:ascii="Times New Roman" w:hAnsi="Times New Roman"/>
            <w:lang w:eastAsia="sk-SK"/>
          </w:rPr>
          <w:t xml:space="preserve">a číslo účtu Prijímateľa </w:t>
        </w:r>
      </w:ins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del w:id="44" w:author="Autor">
        <w:r w:rsidRPr="00A91910">
          <w:rPr>
            <w:rFonts w:ascii="Times New Roman" w:hAnsi="Times New Roman"/>
            <w:lang w:eastAsia="sk-SK"/>
          </w:rPr>
          <w:delText>Číslo účtu Prijímateľa je uvedené v Prílohe č. 2 Zmluvy o poskytnutí NFP (Predmet podpory). V prípade, ak</w:delText>
        </w:r>
      </w:del>
      <w:ins w:id="45" w:author="Autor">
        <w:r w:rsidR="0092418C">
          <w:rPr>
            <w:rFonts w:ascii="Times New Roman" w:hAnsi="Times New Roman"/>
            <w:lang w:eastAsia="sk-SK"/>
          </w:rPr>
          <w:t>A</w:t>
        </w:r>
        <w:r w:rsidRPr="00A91910">
          <w:rPr>
            <w:rFonts w:ascii="Times New Roman" w:hAnsi="Times New Roman"/>
            <w:lang w:eastAsia="sk-SK"/>
          </w:rPr>
          <w:t>k</w:t>
        </w:r>
      </w:ins>
      <w:r w:rsidRPr="00A91910">
        <w:rPr>
          <w:rFonts w:ascii="Times New Roman" w:hAnsi="Times New Roman"/>
          <w:lang w:eastAsia="sk-SK"/>
        </w:rPr>
        <w:t xml:space="preserve">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del w:id="46" w:author="Autor">
        <w:r w:rsidRPr="00A91910">
          <w:rPr>
            <w:rFonts w:ascii="Times New Roman" w:hAnsi="Times New Roman"/>
            <w:lang w:eastAsia="sk-SK"/>
          </w:rPr>
          <w:delText>prijímateľom</w:delText>
        </w:r>
      </w:del>
      <w:ins w:id="47" w:author="Autor">
        <w:r w:rsidR="000D72C6">
          <w:rPr>
            <w:rFonts w:ascii="Times New Roman" w:hAnsi="Times New Roman"/>
            <w:lang w:eastAsia="sk-SK"/>
          </w:rPr>
          <w:t>P</w:t>
        </w:r>
        <w:r w:rsidRPr="00A91910">
          <w:rPr>
            <w:rFonts w:ascii="Times New Roman" w:hAnsi="Times New Roman"/>
            <w:lang w:eastAsia="sk-SK"/>
          </w:rPr>
          <w:t>rijímateľom</w:t>
        </w:r>
      </w:ins>
      <w:r w:rsidRPr="00A91910">
        <w:rPr>
          <w:rFonts w:ascii="Times New Roman" w:hAnsi="Times New Roman"/>
          <w:lang w:eastAsia="sk-SK"/>
        </w:rPr>
        <w:t>) v rámci svojho výkazníctva na výdavky na realizáciu prostriedkov NFP.</w:t>
      </w:r>
    </w:p>
    <w:p w:rsidR="008C4227" w:rsidRDefault="00A91910" w:rsidP="008C4227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  <w:pPrChange w:id="48" w:author="Autor">
          <w:pPr>
            <w:pStyle w:val="Odsekzoznamu2"/>
            <w:keepNext/>
            <w:numPr>
              <w:numId w:val="57"/>
            </w:numPr>
            <w:spacing w:after="120" w:line="276" w:lineRule="auto"/>
            <w:ind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lastRenderedPageBreak/>
        <w:t xml:space="preserve">Účty príspevkovej organizácie </w:t>
      </w:r>
      <w:del w:id="49" w:author="Autor">
        <w:r w:rsidRPr="00A91910">
          <w:rPr>
            <w:b/>
            <w:bCs/>
            <w:sz w:val="22"/>
            <w:szCs w:val="22"/>
          </w:rPr>
          <w:delText>VÚC, resp.</w:delText>
        </w:r>
      </w:del>
      <w:ins w:id="50" w:author="Autor">
        <w:r w:rsidR="00B60300">
          <w:rPr>
            <w:b/>
            <w:bCs/>
            <w:sz w:val="22"/>
            <w:szCs w:val="22"/>
          </w:rPr>
          <w:t>v zriaďovacej pôsobnosti</w:t>
        </w:r>
        <w:r w:rsidR="00B60300" w:rsidRPr="00A91910">
          <w:rPr>
            <w:b/>
            <w:bCs/>
            <w:sz w:val="22"/>
            <w:szCs w:val="22"/>
          </w:rPr>
          <w:t xml:space="preserve"> </w:t>
        </w:r>
        <w:r w:rsidR="00B60300">
          <w:rPr>
            <w:b/>
            <w:bCs/>
            <w:sz w:val="22"/>
            <w:szCs w:val="22"/>
          </w:rPr>
          <w:t xml:space="preserve"> </w:t>
        </w:r>
        <w:r w:rsidRPr="00A91910">
          <w:rPr>
            <w:b/>
            <w:bCs/>
            <w:sz w:val="22"/>
            <w:szCs w:val="22"/>
          </w:rPr>
          <w:t>VÚC</w:t>
        </w:r>
        <w:r w:rsidR="00B60300">
          <w:rPr>
            <w:b/>
            <w:bCs/>
            <w:sz w:val="22"/>
            <w:szCs w:val="22"/>
          </w:rPr>
          <w:t xml:space="preserve"> a</w:t>
        </w:r>
      </w:ins>
      <w:r w:rsidRPr="00A91910">
        <w:rPr>
          <w:b/>
          <w:bCs/>
          <w:sz w:val="22"/>
          <w:szCs w:val="22"/>
        </w:rPr>
        <w:t xml:space="preserve"> obce</w:t>
      </w:r>
    </w:p>
    <w:p w:rsidR="008C4227" w:rsidRDefault="00A91910" w:rsidP="008C4227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  <w:pPrChange w:id="51" w:author="Autor">
          <w:pPr>
            <w:pStyle w:val="Odsekzoznamu2"/>
            <w:keepNext/>
            <w:numPr>
              <w:ilvl w:val="1"/>
              <w:numId w:val="57"/>
            </w:numPr>
            <w:spacing w:after="120" w:line="276" w:lineRule="auto"/>
            <w:ind w:left="1440"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 xml:space="preserve">ak príspevková organizácia </w:t>
      </w:r>
      <w:del w:id="52" w:author="Autor">
        <w:r w:rsidRPr="00A91910">
          <w:rPr>
            <w:b/>
            <w:bCs/>
            <w:sz w:val="22"/>
            <w:szCs w:val="22"/>
          </w:rPr>
          <w:delText>nepožaduje</w:delText>
        </w:r>
      </w:del>
      <w:ins w:id="53" w:author="Autor">
        <w:r w:rsidRPr="00A91910">
          <w:rPr>
            <w:b/>
            <w:bCs/>
            <w:sz w:val="22"/>
            <w:szCs w:val="22"/>
          </w:rPr>
          <w:t>ne</w:t>
        </w:r>
        <w:r w:rsidR="0092418C">
          <w:rPr>
            <w:b/>
            <w:bCs/>
            <w:sz w:val="22"/>
            <w:szCs w:val="22"/>
          </w:rPr>
          <w:t>žiada</w:t>
        </w:r>
      </w:ins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:rsidR="008C4227" w:rsidRDefault="00A91910" w:rsidP="008C4227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  <w:pPrChange w:id="54" w:author="Autor">
          <w:pPr>
            <w:pStyle w:val="Odsekzoznamu2"/>
            <w:keepNext/>
            <w:numPr>
              <w:ilvl w:val="1"/>
              <w:numId w:val="57"/>
            </w:numPr>
            <w:spacing w:after="120" w:line="276" w:lineRule="auto"/>
            <w:ind w:left="1440"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 xml:space="preserve">ak príspevková organizácia </w:t>
      </w:r>
      <w:del w:id="55" w:author="Autor">
        <w:r w:rsidRPr="00A91910">
          <w:rPr>
            <w:b/>
            <w:bCs/>
            <w:sz w:val="22"/>
            <w:szCs w:val="22"/>
          </w:rPr>
          <w:delText>požaduje</w:delText>
        </w:r>
      </w:del>
      <w:ins w:id="56" w:author="Autor">
        <w:r w:rsidR="0092418C">
          <w:rPr>
            <w:b/>
            <w:bCs/>
            <w:sz w:val="22"/>
            <w:szCs w:val="22"/>
          </w:rPr>
          <w:t>žiada</w:t>
        </w:r>
      </w:ins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>Poskytovateľ zabezpečí poskytnutie NFP Prijímateľovi bezhotovostne na ním určený účet (ďalej len „</w:t>
      </w:r>
      <w:del w:id="57" w:author="Autor">
        <w:r w:rsidRPr="00A91910">
          <w:rPr>
            <w:rFonts w:ascii="Times New Roman" w:hAnsi="Times New Roman"/>
            <w:lang w:eastAsia="sk-SK"/>
          </w:rPr>
          <w:delText xml:space="preserve"> </w:delText>
        </w:r>
      </w:del>
      <w:r w:rsidRPr="00A91910">
        <w:rPr>
          <w:rFonts w:ascii="Times New Roman" w:hAnsi="Times New Roman"/>
          <w:lang w:eastAsia="sk-SK"/>
        </w:rPr>
        <w:t xml:space="preserve">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del w:id="58" w:author="Autor">
        <w:r w:rsidRPr="00A91910">
          <w:rPr>
            <w:rFonts w:ascii="Times New Roman" w:hAnsi="Times New Roman"/>
            <w:lang w:eastAsia="sk-SK"/>
          </w:rPr>
          <w:delText>piatich</w:delText>
        </w:r>
      </w:del>
      <w:ins w:id="59" w:author="Autor">
        <w:r w:rsidR="00324D28">
          <w:rPr>
            <w:rFonts w:ascii="Times New Roman" w:hAnsi="Times New Roman"/>
            <w:lang w:eastAsia="sk-SK"/>
          </w:rPr>
          <w:t>5</w:t>
        </w:r>
      </w:ins>
      <w:r w:rsidR="00324D28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dní od pripísania týchto prostriedkov. Zriaďovateľ následne prevedie prostriedky 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>, a to prostredníctvom svojho rozpočtu. Číslo účtu</w:t>
      </w:r>
      <w:del w:id="60" w:author="Autor">
        <w:r w:rsidRPr="00A91910">
          <w:rPr>
            <w:rFonts w:ascii="Times New Roman" w:hAnsi="Times New Roman"/>
            <w:lang w:eastAsia="sk-SK"/>
          </w:rPr>
          <w:delText xml:space="preserve"> </w:delText>
        </w:r>
      </w:del>
      <w:r w:rsidRPr="00A91910">
        <w:rPr>
          <w:rFonts w:ascii="Times New Roman" w:hAnsi="Times New Roman"/>
          <w:lang w:eastAsia="sk-SK"/>
        </w:rPr>
        <w:t xml:space="preserve"> Prijímateľa je uvedené v Prílohe č. 2 Zmluvy o poskytnutí NFP (Predmet podpory). </w:t>
      </w:r>
    </w:p>
    <w:p w:rsidR="00A91910" w:rsidRPr="00A91910" w:rsidRDefault="00A91910" w:rsidP="00D72FF2">
      <w:pPr>
        <w:pStyle w:val="Odsekzoznamu2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del w:id="61" w:author="Autor"/>
          <w:b/>
          <w:bCs/>
          <w:sz w:val="22"/>
          <w:szCs w:val="22"/>
        </w:rPr>
      </w:pPr>
      <w:del w:id="62" w:author="Autor">
        <w:r w:rsidRPr="00A91910">
          <w:rPr>
            <w:b/>
            <w:bCs/>
            <w:sz w:val="22"/>
            <w:szCs w:val="22"/>
          </w:rPr>
          <w:delText>Účty subjektov zo súkromného sektora vrátane mimovládnych organizácií</w:delText>
        </w:r>
      </w:del>
    </w:p>
    <w:p w:rsidR="003726AF" w:rsidRPr="00D72FF2" w:rsidRDefault="00A91910" w:rsidP="00D72FF2">
      <w:pPr>
        <w:spacing w:before="240" w:after="120"/>
        <w:ind w:left="708"/>
        <w:jc w:val="both"/>
        <w:rPr>
          <w:del w:id="63" w:author="Autor"/>
          <w:rFonts w:ascii="Times New Roman" w:hAnsi="Times New Roman"/>
          <w:lang w:eastAsia="sk-SK"/>
        </w:rPr>
      </w:pPr>
      <w:del w:id="64" w:author="Autor">
        <w:r w:rsidRPr="00A91910">
          <w:rPr>
            <w:rFonts w:ascii="Times New Roman" w:hAnsi="Times New Roman"/>
            <w:lang w:eastAsia="sk-SK"/>
          </w:rPr>
          <w:delText>Poskytovateľ zabezpečí poskytnutie NFP Prijímateľovi bezhotovostne na Prijímateľom stanovený účet vedený v EUR (ďalej len „účet Prijímateľa“). Číslo účtu Prijímateľa  je uvedené v Prílohe č. 2 Zmluvy o po</w:delText>
        </w:r>
        <w:r w:rsidR="00D72FF2">
          <w:rPr>
            <w:rFonts w:ascii="Times New Roman" w:hAnsi="Times New Roman"/>
            <w:lang w:eastAsia="sk-SK"/>
          </w:rPr>
          <w:delText>skytnutí NFP (Predmet podpory).</w:delText>
        </w:r>
      </w:del>
    </w:p>
    <w:p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Schválených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bezodkladne oznámiť Poskytovateľovi identifikáciu týchto účtov.</w:t>
      </w:r>
    </w:p>
    <w:p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</w:t>
      </w:r>
      <w:del w:id="65" w:author="Autor">
        <w:r w:rsidR="00A91910" w:rsidRPr="003726AF">
          <w:rPr>
            <w:rFonts w:ascii="Times New Roman" w:hAnsi="Times New Roman"/>
            <w:bCs/>
          </w:rPr>
          <w:delText xml:space="preserve"> </w:delText>
        </w:r>
      </w:del>
      <w:r w:rsidR="00A91910" w:rsidRPr="003726AF">
        <w:rPr>
          <w:rFonts w:ascii="Times New Roman" w:hAnsi="Times New Roman"/>
          <w:bCs/>
        </w:rPr>
        <w:t xml:space="preserve">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del w:id="66" w:author="Autor">
        <w:r w:rsidR="00A91910" w:rsidRPr="003726AF">
          <w:rPr>
            <w:rFonts w:ascii="Times New Roman" w:hAnsi="Times New Roman"/>
            <w:bCs/>
          </w:rPr>
          <w:delText>.</w:delText>
        </w:r>
      </w:del>
      <w:ins w:id="67" w:author="Autor">
        <w:r w:rsidR="008C19F8">
          <w:rPr>
            <w:rFonts w:ascii="Times New Roman" w:hAnsi="Times New Roman"/>
            <w:bCs/>
          </w:rPr>
          <w:t xml:space="preserve"> (ďalej len „osobitný účet na Projekt“)</w:t>
        </w:r>
        <w:r w:rsidR="00A91910" w:rsidRPr="003B1B29">
          <w:rPr>
            <w:rFonts w:ascii="Times New Roman" w:hAnsi="Times New Roman"/>
            <w:bCs/>
          </w:rPr>
          <w:t>.</w:t>
        </w:r>
      </w:ins>
      <w:r w:rsidR="00A91910" w:rsidRPr="003B1B29">
        <w:rPr>
          <w:rFonts w:ascii="Times New Roman" w:hAnsi="Times New Roman"/>
          <w:bCs/>
        </w:rPr>
        <w:t xml:space="preserve"> Prijímateľ je povinný výnosy z</w:t>
      </w:r>
      <w:r w:rsidR="008C19F8">
        <w:rPr>
          <w:rFonts w:ascii="Times New Roman" w:hAnsi="Times New Roman"/>
          <w:bCs/>
        </w:rPr>
        <w:t> </w:t>
      </w:r>
      <w:del w:id="68" w:author="Autor">
        <w:r w:rsidR="00A91910" w:rsidRPr="003726AF">
          <w:rPr>
            <w:rFonts w:ascii="Times New Roman" w:hAnsi="Times New Roman"/>
            <w:bCs/>
          </w:rPr>
          <w:delText>tohto účtu</w:delText>
        </w:r>
      </w:del>
      <w:ins w:id="69" w:author="Autor">
        <w:r w:rsidR="008C19F8">
          <w:rPr>
            <w:rFonts w:ascii="Times New Roman" w:hAnsi="Times New Roman"/>
            <w:bCs/>
          </w:rPr>
          <w:t>prostriedkov na tomto osobitnom účte na Projekt</w:t>
        </w:r>
      </w:ins>
      <w:r w:rsidR="008C19F8">
        <w:rPr>
          <w:rFonts w:ascii="Times New Roman" w:hAnsi="Times New Roman"/>
          <w:bCs/>
        </w:rPr>
        <w:t xml:space="preserve"> </w:t>
      </w:r>
      <w:proofErr w:type="spellStart"/>
      <w:r w:rsidR="00A91910" w:rsidRPr="003B1B29">
        <w:rPr>
          <w:rFonts w:ascii="Times New Roman" w:hAnsi="Times New Roman"/>
          <w:bCs/>
        </w:rPr>
        <w:t>vysporiadať</w:t>
      </w:r>
      <w:proofErr w:type="spellEnd"/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>V prípade otvorenia osobitného účtu</w:t>
      </w:r>
      <w:ins w:id="70" w:author="Autor">
        <w:r w:rsidRPr="003726AF">
          <w:rPr>
            <w:rFonts w:ascii="Times New Roman" w:hAnsi="Times New Roman"/>
            <w:bCs/>
          </w:rPr>
          <w:t xml:space="preserve"> </w:t>
        </w:r>
        <w:r w:rsidR="00CA5519">
          <w:rPr>
            <w:rFonts w:ascii="Times New Roman" w:hAnsi="Times New Roman"/>
            <w:bCs/>
          </w:rPr>
          <w:t>na Projekt</w:t>
        </w:r>
      </w:ins>
      <w:r w:rsidR="00CA5519">
        <w:rPr>
          <w:rFonts w:ascii="Times New Roman" w:hAnsi="Times New Roman"/>
          <w:bCs/>
        </w:rPr>
        <w:t xml:space="preserve">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ins w:id="71" w:author="Autor">
        <w:r w:rsidR="00CA5519">
          <w:rPr>
            <w:rFonts w:ascii="Times New Roman" w:hAnsi="Times New Roman"/>
            <w:bCs/>
          </w:rPr>
          <w:t xml:space="preserve"> na Projekt</w:t>
        </w:r>
      </w:ins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del w:id="72" w:author="Autor">
        <w:r w:rsidRPr="003726AF">
          <w:rPr>
            <w:rFonts w:ascii="Times New Roman" w:hAnsi="Times New Roman"/>
            <w:bCs/>
          </w:rPr>
          <w:delText>platby dodávateľovi Projektu</w:delText>
        </w:r>
      </w:del>
      <w:ins w:id="73" w:author="Autor">
        <w:r w:rsidR="00BB3ED5">
          <w:rPr>
            <w:rFonts w:ascii="Times New Roman" w:hAnsi="Times New Roman"/>
            <w:bCs/>
          </w:rPr>
          <w:t>úhrady záväzku</w:t>
        </w:r>
      </w:ins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ins w:id="74" w:author="Autor">
        <w:r w:rsidR="00CA5519">
          <w:rPr>
            <w:rFonts w:ascii="Times New Roman" w:hAnsi="Times New Roman"/>
            <w:bCs/>
          </w:rPr>
          <w:t xml:space="preserve">na Projekt </w:t>
        </w:r>
      </w:ins>
      <w:r w:rsidRPr="003726AF">
        <w:rPr>
          <w:rFonts w:ascii="Times New Roman" w:hAnsi="Times New Roman"/>
          <w:bCs/>
        </w:rPr>
        <w:t>a </w:t>
      </w:r>
      <w:del w:id="75" w:author="Autor">
        <w:r w:rsidRPr="003726AF">
          <w:rPr>
            <w:rFonts w:ascii="Times New Roman" w:hAnsi="Times New Roman"/>
            <w:bCs/>
          </w:rPr>
          <w:delText>bezodkladne</w:delText>
        </w:r>
      </w:del>
      <w:r w:rsidRPr="003726AF">
        <w:rPr>
          <w:rFonts w:ascii="Times New Roman" w:hAnsi="Times New Roman"/>
          <w:bCs/>
        </w:rPr>
        <w:t xml:space="preserve"> predložiť Poskytovateľovi výpis z osobitného účtu</w:t>
      </w:r>
      <w:ins w:id="76" w:author="Autor">
        <w:r w:rsidRPr="003726AF">
          <w:rPr>
            <w:rFonts w:ascii="Times New Roman" w:hAnsi="Times New Roman"/>
            <w:bCs/>
          </w:rPr>
          <w:t xml:space="preserve"> </w:t>
        </w:r>
        <w:r w:rsidR="00CA5519">
          <w:rPr>
            <w:rFonts w:ascii="Times New Roman" w:hAnsi="Times New Roman"/>
            <w:bCs/>
          </w:rPr>
          <w:t>na Projekt</w:t>
        </w:r>
      </w:ins>
      <w:r w:rsidR="00CA5519">
        <w:rPr>
          <w:rFonts w:ascii="Times New Roman" w:hAnsi="Times New Roman"/>
          <w:bCs/>
        </w:rPr>
        <w:t xml:space="preserve">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ins w:id="77" w:author="Autor">
        <w:r w:rsidR="00CA5519">
          <w:rPr>
            <w:rFonts w:ascii="Times New Roman" w:hAnsi="Times New Roman"/>
            <w:bCs/>
          </w:rPr>
          <w:t xml:space="preserve"> na Projekt</w:t>
        </w:r>
      </w:ins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Prijímateľa.</w:t>
      </w:r>
    </w:p>
    <w:p w:rsidR="00781591" w:rsidRPr="00F32560" w:rsidRDefault="00A91910" w:rsidP="00D72FF2">
      <w:pPr>
        <w:numPr>
          <w:ilvl w:val="1"/>
          <w:numId w:val="63"/>
        </w:numPr>
        <w:spacing w:before="120"/>
        <w:jc w:val="both"/>
        <w:rPr>
          <w:del w:id="78" w:author="Autor"/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del w:id="79" w:author="Autor">
        <w:r w:rsidRPr="003726AF">
          <w:rPr>
            <w:rFonts w:ascii="Times New Roman" w:hAnsi="Times New Roman"/>
            <w:bCs/>
          </w:rPr>
          <w:delText xml:space="preserve">. Tieto výdavky nesmú byť hradené z osobitného účtu zriadeného na realizáciu iných programov zahraničnej pomoci (napr. projektov Finančného mechanizmu Európskeho hospodárskeho priestoru, Nórskeho finančného mechanizmu alebo iných projektov financovaných zo štrukturálnych fondov, Kohézneho fondu a Európskeho námorného a rybárskeho fondu). Prijímateľ po pripísaní zálohovej platby </w:delText>
        </w:r>
        <w:r w:rsidRPr="00F32560">
          <w:rPr>
            <w:rFonts w:ascii="Times New Roman" w:hAnsi="Times New Roman"/>
            <w:bCs/>
          </w:rPr>
          <w:delText>prevádza prostriedky NFP na úhradu špecifických výdavkov jedným z nasledovných spôsobov:</w:delText>
        </w:r>
      </w:del>
    </w:p>
    <w:p w:rsidR="00A91910" w:rsidRPr="00F32560" w:rsidRDefault="00A91910" w:rsidP="00D72FF2">
      <w:pPr>
        <w:numPr>
          <w:ilvl w:val="0"/>
          <w:numId w:val="54"/>
        </w:numPr>
        <w:tabs>
          <w:tab w:val="num" w:pos="1260"/>
        </w:tabs>
        <w:autoSpaceDE w:val="0"/>
        <w:autoSpaceDN w:val="0"/>
        <w:adjustRightInd w:val="0"/>
        <w:spacing w:after="120"/>
        <w:ind w:left="1260"/>
        <w:jc w:val="both"/>
        <w:rPr>
          <w:del w:id="80" w:author="Autor"/>
          <w:rFonts w:ascii="Times New Roman" w:hAnsi="Times New Roman"/>
          <w:bCs/>
        </w:rPr>
      </w:pPr>
      <w:del w:id="81" w:author="Autor">
        <w:r w:rsidRPr="00F32560">
          <w:rPr>
            <w:rFonts w:ascii="Times New Roman" w:hAnsi="Times New Roman"/>
            <w:bCs/>
          </w:rPr>
          <w:delText>z </w:delText>
        </w:r>
        <w:r w:rsidRPr="00F32560">
          <w:rPr>
            <w:rFonts w:ascii="Times New Roman" w:hAnsi="Times New Roman"/>
            <w:lang w:eastAsia="sk-SK"/>
          </w:rPr>
          <w:delText>účtu</w:delText>
        </w:r>
        <w:r w:rsidRPr="00F32560">
          <w:rPr>
            <w:rFonts w:ascii="Times New Roman" w:hAnsi="Times New Roman"/>
            <w:bCs/>
          </w:rPr>
          <w:delText xml:space="preserve"> </w:delText>
        </w:r>
        <w:r w:rsidRPr="00F32560">
          <w:rPr>
            <w:rFonts w:ascii="Times New Roman" w:hAnsi="Times New Roman"/>
            <w:lang w:eastAsia="sk-SK"/>
          </w:rPr>
          <w:delText>Prijímateľa</w:delText>
        </w:r>
        <w:r w:rsidRPr="00F32560">
          <w:rPr>
            <w:rFonts w:ascii="Times New Roman" w:hAnsi="Times New Roman"/>
            <w:bCs/>
          </w:rPr>
          <w:delText xml:space="preserve"> prevedie alikvótny podiel špecifického výdavku na iný účet otvorený Prijímateľom a následne realizuje platbu Dodávateľovi. Prijímateľ je povinný predložiť Poskytovateľovi výpis z iného účtu otvoreného Prijímateľom potvrdzujúci úhradu výdavku Dodávateľovi a výpis z účtu Prijímateľa potvrdzujúci použitie prostriedkov z poskytnutej zálohovej platby;</w:delText>
        </w:r>
      </w:del>
    </w:p>
    <w:p w:rsidR="008C4227" w:rsidRDefault="00A91910" w:rsidP="008C4227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  <w:pPrChange w:id="82" w:author="Autor">
          <w:pPr>
            <w:numPr>
              <w:numId w:val="54"/>
            </w:numPr>
            <w:tabs>
              <w:tab w:val="num" w:pos="1260"/>
              <w:tab w:val="num" w:pos="2580"/>
            </w:tabs>
            <w:autoSpaceDE w:val="0"/>
            <w:autoSpaceDN w:val="0"/>
            <w:adjustRightInd w:val="0"/>
            <w:spacing w:after="120"/>
            <w:ind w:left="2580" w:hanging="360"/>
            <w:jc w:val="both"/>
          </w:pPr>
        </w:pPrChange>
      </w:pPr>
      <w:del w:id="83" w:author="Autor">
        <w:r w:rsidRPr="00F32560">
          <w:rPr>
            <w:rFonts w:ascii="Times New Roman" w:hAnsi="Times New Roman"/>
            <w:lang w:eastAsia="sk-SK"/>
          </w:rPr>
          <w:delText>minimálne</w:delText>
        </w:r>
        <w:r w:rsidRPr="00F32560">
          <w:rPr>
            <w:rFonts w:ascii="Times New Roman" w:hAnsi="Times New Roman"/>
            <w:bCs/>
          </w:rPr>
          <w:delText xml:space="preserve"> raz mesačne prevedie Prijímateľ prostriedky z osobitného účtu na iný účet otvorený Prijímateľom, z ktorého priebežne realizuje úhrady špecifických výdavkov. Prijímateľ prevedie sumu vo výške Schválených oprávnených výdavkov vzniknutých počas predchádzajúceho kalendárneho mesiaca najneskôr do 5 pracovných dní od ukončenia predmetného kalendárneho mesiaca.  </w:delText>
        </w:r>
      </w:del>
      <w:ins w:id="84" w:author="Autor">
        <w:r w:rsidR="00AB56D3">
          <w:rPr>
            <w:rFonts w:ascii="Times New Roman" w:hAnsi="Times New Roman"/>
            <w:bCs/>
          </w:rPr>
          <w:t xml:space="preserve"> </w:t>
        </w:r>
        <w:r w:rsidR="007E7515">
          <w:rPr>
            <w:rFonts w:ascii="Times New Roman" w:hAnsi="Times New Roman"/>
            <w:bCs/>
          </w:rPr>
          <w:t>v súlade s príslušnými ustanoveniami Systému</w:t>
        </w:r>
        <w:r w:rsidR="00AB56D3">
          <w:rPr>
            <w:rFonts w:ascii="Times New Roman" w:hAnsi="Times New Roman"/>
            <w:bCs/>
          </w:rPr>
          <w:t xml:space="preserve"> </w:t>
        </w:r>
        <w:r w:rsidR="00A7705C">
          <w:rPr>
            <w:rFonts w:ascii="Times New Roman" w:hAnsi="Times New Roman"/>
            <w:bCs/>
          </w:rPr>
          <w:t>f</w:t>
        </w:r>
        <w:r w:rsidR="00AB56D3">
          <w:rPr>
            <w:rFonts w:ascii="Times New Roman" w:hAnsi="Times New Roman"/>
            <w:bCs/>
          </w:rPr>
          <w:t>inančného riadenia.</w:t>
        </w:r>
      </w:ins>
      <w:r w:rsidRPr="003726AF">
        <w:rPr>
          <w:rFonts w:ascii="Times New Roman" w:hAnsi="Times New Roman"/>
          <w:bCs/>
        </w:rPr>
        <w:t xml:space="preserve"> </w:t>
      </w:r>
    </w:p>
    <w:p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ins w:id="85" w:author="Autor">
        <w:r w:rsidR="002F6EB8">
          <w:rPr>
            <w:rFonts w:ascii="Times New Roman" w:hAnsi="Times New Roman"/>
            <w:bCs/>
          </w:rPr>
          <w:t>.</w:t>
        </w:r>
      </w:ins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="00124888" w:rsidRPr="00124888">
        <w:rPr>
          <w:rFonts w:ascii="Times New Roman" w:hAnsi="Times New Roman"/>
          <w:b/>
          <w:rPrChange w:id="86" w:author="Autor">
            <w:rPr>
              <w:rFonts w:ascii="Times New Roman" w:hAnsi="Times New Roman"/>
            </w:rPr>
          </w:rPrChange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del w:id="87" w:author="Autor">
        <w:r w:rsidRPr="00F32560">
          <w:rPr>
            <w:rFonts w:ascii="Times New Roman" w:hAnsi="Times New Roman"/>
            <w:bCs/>
          </w:rPr>
          <w:delText>prevodom týchto prostriedkov Dodávateľovi</w:delText>
        </w:r>
      </w:del>
      <w:ins w:id="88" w:author="Autor">
        <w:r w:rsidR="00E2343C">
          <w:rPr>
            <w:rFonts w:ascii="Times New Roman" w:hAnsi="Times New Roman"/>
            <w:bCs/>
          </w:rPr>
          <w:t>úhradou záväzku</w:t>
        </w:r>
      </w:ins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bezodkladne oznámiť Poskytovateľovi identifikáciu účtov, z ktorých realizuje úhradu Schválených oprávnených výdavkov za podmienky dodržania pravidiel vzťahujúcich sa na špecifické výdavky a úroky. </w:t>
      </w:r>
    </w:p>
    <w:p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lastRenderedPageBreak/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:rsidR="008C4227" w:rsidRDefault="00A91910" w:rsidP="008C4227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89" w:author="Autor">
          <w:pPr>
            <w:pStyle w:val="Odsekzoznamu2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del w:id="90" w:author="Autor">
        <w:r w:rsidRPr="00A91910">
          <w:rPr>
            <w:sz w:val="22"/>
            <w:szCs w:val="22"/>
          </w:rPr>
          <w:delText>Dodávateľov Projektu</w:delText>
        </w:r>
      </w:del>
      <w:ins w:id="91" w:author="Autor">
        <w:r w:rsidR="00BD347F">
          <w:rPr>
            <w:sz w:val="22"/>
            <w:szCs w:val="22"/>
          </w:rPr>
          <w:t xml:space="preserve">v lehote splatnosti záväzku </w:t>
        </w:r>
        <w:r w:rsidRPr="003B1B29">
          <w:rPr>
            <w:sz w:val="22"/>
            <w:szCs w:val="22"/>
          </w:rPr>
          <w:t>Dodávateľov</w:t>
        </w:r>
        <w:r w:rsidRPr="00A91910">
          <w:rPr>
            <w:sz w:val="22"/>
            <w:szCs w:val="22"/>
          </w:rPr>
          <w:t xml:space="preserve"> Projektu</w:t>
        </w:r>
        <w:r w:rsidR="00BD347F">
          <w:rPr>
            <w:sz w:val="22"/>
            <w:szCs w:val="22"/>
          </w:rPr>
          <w:t>, resp. na základe drobných hotovostných úhrad a / alebo hotovostných alebo bezhotovostných úhrad správcovi dane</w:t>
        </w:r>
        <w:r w:rsidRPr="00A91910">
          <w:rPr>
            <w:sz w:val="22"/>
            <w:szCs w:val="22"/>
          </w:rPr>
          <w:t xml:space="preserve">. </w:t>
        </w:r>
        <w:r w:rsidR="00735BE5">
          <w:rPr>
            <w:sz w:val="22"/>
            <w:szCs w:val="22"/>
          </w:rPr>
          <w:t xml:space="preserve">Podrobnosti a detailné postupy realizácie platieb systémom </w:t>
        </w:r>
        <w:proofErr w:type="spellStart"/>
        <w:r w:rsidR="00CC56A4">
          <w:rPr>
            <w:sz w:val="22"/>
            <w:szCs w:val="22"/>
          </w:rPr>
          <w:t>pre</w:t>
        </w:r>
        <w:r w:rsidR="00905F87">
          <w:rPr>
            <w:sz w:val="22"/>
            <w:szCs w:val="22"/>
          </w:rPr>
          <w:t>d</w:t>
        </w:r>
        <w:r w:rsidR="00CC56A4">
          <w:rPr>
            <w:sz w:val="22"/>
            <w:szCs w:val="22"/>
          </w:rPr>
          <w:t>financovania</w:t>
        </w:r>
        <w:proofErr w:type="spellEnd"/>
        <w:r w:rsidR="00CC56A4">
          <w:rPr>
            <w:sz w:val="22"/>
            <w:szCs w:val="22"/>
          </w:rPr>
          <w:t xml:space="preserve"> </w:t>
        </w:r>
        <w:r w:rsidR="00735BE5">
          <w:rPr>
            <w:sz w:val="22"/>
            <w:szCs w:val="22"/>
          </w:rPr>
          <w:t>sú upravené v</w:t>
        </w:r>
        <w:r w:rsidR="001C6578">
          <w:rPr>
            <w:sz w:val="22"/>
            <w:szCs w:val="22"/>
          </w:rPr>
          <w:t> </w:t>
        </w:r>
        <w:commentRangeStart w:id="92"/>
        <w:r w:rsidR="001C6578">
          <w:rPr>
            <w:sz w:val="22"/>
            <w:szCs w:val="22"/>
          </w:rPr>
          <w:t xml:space="preserve">príslušnej </w:t>
        </w:r>
        <w:r w:rsidR="00AA2EE0">
          <w:rPr>
            <w:sz w:val="22"/>
            <w:szCs w:val="22"/>
          </w:rPr>
          <w:t>kapitol</w:t>
        </w:r>
        <w:r w:rsidR="00735BE5">
          <w:rPr>
            <w:sz w:val="22"/>
            <w:szCs w:val="22"/>
          </w:rPr>
          <w:t>e</w:t>
        </w:r>
        <w:r w:rsidR="00CC56A4">
          <w:rPr>
            <w:sz w:val="22"/>
            <w:szCs w:val="22"/>
          </w:rPr>
          <w:t xml:space="preserve"> </w:t>
        </w:r>
        <w:commentRangeEnd w:id="92"/>
        <w:r w:rsidR="00510D6A">
          <w:rPr>
            <w:rStyle w:val="Odkaznakomentr"/>
            <w:rFonts w:eastAsia="Times New Roman"/>
          </w:rPr>
          <w:commentReference w:id="92"/>
        </w:r>
        <w:r w:rsidR="00CC56A4">
          <w:rPr>
            <w:sz w:val="22"/>
            <w:szCs w:val="22"/>
          </w:rPr>
          <w:t>S</w:t>
        </w:r>
        <w:r w:rsidR="00735BE5">
          <w:rPr>
            <w:sz w:val="22"/>
            <w:szCs w:val="22"/>
          </w:rPr>
          <w:t>ystému finančného riadenia, ktorý sa Zmluvné strany zaväzujú dodržiavať</w:t>
        </w:r>
      </w:ins>
      <w:r w:rsidR="00735BE5">
        <w:rPr>
          <w:sz w:val="22"/>
          <w:szCs w:val="22"/>
        </w:rPr>
        <w:t xml:space="preserve">. 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93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94" w:author="Autor">
          <w:pPr>
            <w:pStyle w:val="Odsekzoznamu2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del w:id="95" w:author="Autor">
        <w:r w:rsidRPr="00A91910">
          <w:rPr>
            <w:sz w:val="22"/>
            <w:szCs w:val="22"/>
          </w:rPr>
          <w:delText>.</w:delText>
        </w:r>
      </w:del>
      <w:ins w:id="96" w:author="Autor">
        <w:r w:rsidR="00CC56A4">
          <w:rPr>
            <w:sz w:val="22"/>
            <w:szCs w:val="22"/>
          </w:rPr>
          <w:t xml:space="preserve"> po </w:t>
        </w:r>
        <w:r w:rsidR="009950F1">
          <w:rPr>
            <w:sz w:val="22"/>
            <w:szCs w:val="22"/>
          </w:rPr>
          <w:t>Z</w:t>
        </w:r>
        <w:r w:rsidR="00CC56A4">
          <w:rPr>
            <w:sz w:val="22"/>
            <w:szCs w:val="22"/>
          </w:rPr>
          <w:t xml:space="preserve">ačatí realizácie aktivít </w:t>
        </w:r>
        <w:r w:rsidR="0091448C">
          <w:rPr>
            <w:sz w:val="22"/>
            <w:szCs w:val="22"/>
          </w:rPr>
          <w:t>P</w:t>
        </w:r>
        <w:r w:rsidR="00CC56A4">
          <w:rPr>
            <w:sz w:val="22"/>
            <w:szCs w:val="22"/>
          </w:rPr>
          <w:t>rojektu a nadobudnutí účinnosti</w:t>
        </w:r>
        <w:r w:rsidR="002D72EF">
          <w:rPr>
            <w:sz w:val="22"/>
            <w:szCs w:val="22"/>
          </w:rPr>
          <w:t xml:space="preserve"> Zmluvy o poskytnutí NFP</w:t>
        </w:r>
        <w:r w:rsidRPr="00A91910">
          <w:rPr>
            <w:sz w:val="22"/>
            <w:szCs w:val="22"/>
          </w:rPr>
          <w:t>.</w:t>
        </w:r>
      </w:ins>
      <w:r w:rsidRPr="00A91910">
        <w:rPr>
          <w:sz w:val="22"/>
          <w:szCs w:val="22"/>
        </w:rPr>
        <w:t xml:space="preserve">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del w:id="97" w:author="Autor">
        <w:r w:rsidRPr="00A91910">
          <w:rPr>
            <w:sz w:val="22"/>
            <w:szCs w:val="22"/>
          </w:rPr>
          <w:delText>4 tejto</w:delText>
        </w:r>
      </w:del>
      <w:ins w:id="98" w:author="Autor">
        <w:r w:rsidR="00904D37">
          <w:rPr>
            <w:sz w:val="22"/>
            <w:szCs w:val="22"/>
          </w:rPr>
          <w:t>3</w:t>
        </w:r>
      </w:ins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Zmluvy</w:t>
      </w:r>
      <w:ins w:id="99" w:author="Autor">
        <w:r w:rsidRPr="00A91910">
          <w:rPr>
            <w:sz w:val="22"/>
            <w:szCs w:val="22"/>
          </w:rPr>
          <w:t xml:space="preserve"> </w:t>
        </w:r>
        <w:r w:rsidR="002D72EF">
          <w:rPr>
            <w:sz w:val="22"/>
            <w:szCs w:val="22"/>
          </w:rPr>
          <w:t>o poskytnutí NFP</w:t>
        </w:r>
      </w:ins>
      <w:r w:rsidR="002D72EF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(Rozpočet Projektu).</w:t>
      </w:r>
    </w:p>
    <w:p w:rsidR="008C4227" w:rsidRDefault="008C4227" w:rsidP="008C4227">
      <w:pPr>
        <w:pStyle w:val="Odsekzoznamu1"/>
        <w:spacing w:line="276" w:lineRule="auto"/>
        <w:rPr>
          <w:sz w:val="22"/>
          <w:szCs w:val="22"/>
        </w:rPr>
        <w:pPrChange w:id="100" w:author="Autor">
          <w:pPr>
            <w:pStyle w:val="Odsekzoznamu2"/>
            <w:spacing w:line="276" w:lineRule="auto"/>
          </w:pPr>
        </w:pPrChange>
      </w:pPr>
    </w:p>
    <w:p w:rsidR="008C4227" w:rsidRDefault="00A91910" w:rsidP="008C4227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101" w:author="Autor">
          <w:pPr>
            <w:pStyle w:val="Odsekzoznamu2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del w:id="102" w:author="Autor">
        <w:r w:rsidRPr="00A91910">
          <w:rPr>
            <w:sz w:val="22"/>
            <w:szCs w:val="22"/>
          </w:rPr>
          <w:delText>minimálne jeden rovnopis faktúry</w:delText>
        </w:r>
      </w:del>
      <w:ins w:id="103" w:author="Autor">
        <w:r w:rsidR="00CC56A4">
          <w:rPr>
            <w:sz w:val="22"/>
            <w:szCs w:val="22"/>
          </w:rPr>
          <w:t>faktúra</w:t>
        </w:r>
      </w:ins>
      <w:r w:rsidR="00CC56A4" w:rsidRPr="00802C1A">
        <w:rPr>
          <w:sz w:val="22"/>
          <w:szCs w:val="22"/>
        </w:rPr>
        <w:t xml:space="preserve">, prípadne </w:t>
      </w:r>
      <w:del w:id="104" w:author="Autor">
        <w:r w:rsidRPr="00A91910">
          <w:rPr>
            <w:sz w:val="22"/>
            <w:szCs w:val="22"/>
          </w:rPr>
          <w:delText>rovnopis dokladu</w:delText>
        </w:r>
      </w:del>
      <w:ins w:id="105" w:author="Autor">
        <w:r w:rsidR="00CC56A4">
          <w:rPr>
            <w:sz w:val="22"/>
            <w:szCs w:val="22"/>
          </w:rPr>
          <w:t>doklad</w:t>
        </w:r>
      </w:ins>
      <w:r w:rsidR="00CC56A4" w:rsidRPr="00802C1A">
        <w:rPr>
          <w:sz w:val="22"/>
          <w:szCs w:val="22"/>
        </w:rPr>
        <w:t xml:space="preserve"> rovnocennej dôkaznej hodnoty</w:t>
      </w:r>
      <w:del w:id="106" w:author="Autor">
        <w:r w:rsidR="00B8389A">
          <w:rPr>
            <w:sz w:val="22"/>
            <w:szCs w:val="22"/>
          </w:rPr>
          <w:delText xml:space="preserve"> a</w:delText>
        </w:r>
        <w:r w:rsidRPr="00A91910">
          <w:rPr>
            <w:sz w:val="22"/>
            <w:szCs w:val="22"/>
          </w:rPr>
          <w:delText xml:space="preserve"> inú</w:delText>
        </w:r>
      </w:del>
      <w:ins w:id="107" w:author="Autor">
        <w:r w:rsidR="00CC56A4">
          <w:rPr>
            <w:sz w:val="22"/>
            <w:szCs w:val="22"/>
          </w:rPr>
          <w:t xml:space="preserve">) prijaté od </w:t>
        </w:r>
        <w:r w:rsidR="00F73453">
          <w:rPr>
            <w:sz w:val="22"/>
            <w:szCs w:val="22"/>
          </w:rPr>
          <w:t>D</w:t>
        </w:r>
        <w:r w:rsidR="00CC56A4">
          <w:rPr>
            <w:sz w:val="22"/>
            <w:szCs w:val="22"/>
          </w:rPr>
          <w:t>odávateľa</w:t>
        </w:r>
        <w:r w:rsidR="0091448C">
          <w:rPr>
            <w:sz w:val="22"/>
            <w:szCs w:val="22"/>
          </w:rPr>
          <w:t xml:space="preserve"> P</w:t>
        </w:r>
        <w:r w:rsidR="00F73453">
          <w:rPr>
            <w:sz w:val="22"/>
            <w:szCs w:val="22"/>
          </w:rPr>
          <w:t>rojektu</w:t>
        </w:r>
        <w:r w:rsidR="00CC56A4">
          <w:rPr>
            <w:sz w:val="22"/>
            <w:szCs w:val="22"/>
          </w:rPr>
          <w:t xml:space="preserve"> a</w:t>
        </w:r>
      </w:ins>
      <w:r w:rsidR="00CC56A4">
        <w:rPr>
          <w:sz w:val="22"/>
          <w:szCs w:val="22"/>
        </w:rPr>
        <w:t xml:space="preserve">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del w:id="108" w:author="Autor">
        <w:r w:rsidRPr="00A91910">
          <w:rPr>
            <w:sz w:val="22"/>
            <w:szCs w:val="22"/>
          </w:rPr>
          <w:delText>) Dodávateľov</w:delText>
        </w:r>
      </w:del>
      <w:ins w:id="109" w:author="Autor">
        <w:r w:rsidR="00CD7B96">
          <w:rPr>
            <w:sz w:val="22"/>
            <w:szCs w:val="22"/>
          </w:rPr>
          <w:t xml:space="preserve">, ktorej minimálny rozsah stanovuje Systém riadenia EŠIF a </w:t>
        </w:r>
        <w:r w:rsidR="001B1F4E">
          <w:rPr>
            <w:sz w:val="22"/>
            <w:szCs w:val="22"/>
          </w:rPr>
          <w:t>Poskytovateľ</w:t>
        </w:r>
      </w:ins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ins w:id="110" w:author="Autor">
        <w:r w:rsidR="00CC56A4" w:rsidRPr="00691C16">
          <w:rPr>
            <w:rFonts w:cs="Arial"/>
            <w:sz w:val="22"/>
            <w:szCs w:val="22"/>
          </w:rPr>
          <w:t xml:space="preserve">Prijímateľ môže do </w:t>
        </w:r>
        <w:r w:rsidR="00F73453">
          <w:rPr>
            <w:rFonts w:cs="Arial"/>
            <w:sz w:val="22"/>
            <w:szCs w:val="22"/>
          </w:rPr>
          <w:t>Ž</w:t>
        </w:r>
        <w:r w:rsidR="00CC56A4" w:rsidRPr="00691C16">
          <w:rPr>
            <w:rFonts w:cs="Arial"/>
            <w:sz w:val="22"/>
            <w:szCs w:val="22"/>
          </w:rPr>
          <w:t xml:space="preserve">iadosti o platbu (poskytnutie </w:t>
        </w:r>
        <w:proofErr w:type="spellStart"/>
        <w:r w:rsidR="00CC56A4" w:rsidRPr="00691C16">
          <w:rPr>
            <w:rFonts w:cs="Arial"/>
            <w:sz w:val="22"/>
            <w:szCs w:val="22"/>
          </w:rPr>
          <w:t>predfinancovania</w:t>
        </w:r>
        <w:proofErr w:type="spellEnd"/>
        <w:r w:rsidR="00CC56A4" w:rsidRPr="00691C16">
          <w:rPr>
            <w:rFonts w:cs="Arial"/>
            <w:sz w:val="22"/>
            <w:szCs w:val="22"/>
          </w:rPr>
          <w:t>) zahrnúť aj</w:t>
        </w:r>
        <w:r w:rsidR="00CA5519">
          <w:rPr>
            <w:rFonts w:cs="Arial"/>
            <w:sz w:val="22"/>
            <w:szCs w:val="22"/>
          </w:rPr>
          <w:t xml:space="preserve"> hotovostnú a</w:t>
        </w:r>
        <w:r w:rsidR="00CD7B96">
          <w:rPr>
            <w:rFonts w:cs="Arial"/>
            <w:sz w:val="22"/>
            <w:szCs w:val="22"/>
          </w:rPr>
          <w:t>lebo</w:t>
        </w:r>
        <w:r w:rsidR="00CC56A4" w:rsidRPr="00691C16">
          <w:rPr>
            <w:rFonts w:cs="Arial"/>
            <w:sz w:val="22"/>
            <w:szCs w:val="22"/>
          </w:rPr>
  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  </w:r>
        <w:r w:rsidR="00735BE5">
          <w:rPr>
            <w:rFonts w:cs="Arial"/>
            <w:sz w:val="22"/>
            <w:szCs w:val="22"/>
          </w:rPr>
          <w:t>EŠIF</w:t>
        </w:r>
        <w:r w:rsidR="00CC56A4" w:rsidRPr="00691C16">
          <w:rPr>
            <w:rFonts w:cs="Arial"/>
            <w:sz w:val="22"/>
            <w:szCs w:val="22"/>
          </w:rPr>
          <w:t xml:space="preserve"> a </w:t>
        </w:r>
        <w:r w:rsidR="00AA2EE0">
          <w:rPr>
            <w:rFonts w:cs="Arial"/>
            <w:sz w:val="22"/>
            <w:szCs w:val="22"/>
          </w:rPr>
          <w:t>Poskytovateľ</w:t>
        </w:r>
        <w:r w:rsidR="00CC56A4" w:rsidRPr="00691C16">
          <w:rPr>
            <w:rFonts w:cs="Arial"/>
            <w:sz w:val="22"/>
            <w:szCs w:val="22"/>
          </w:rPr>
          <w:t>.</w:t>
        </w:r>
      </w:ins>
    </w:p>
    <w:p w:rsidR="008C4227" w:rsidRDefault="008C4227" w:rsidP="008C4227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11" w:author="Autor">
          <w:pPr>
            <w:pStyle w:val="Odsekzoznamu2"/>
            <w:tabs>
              <w:tab w:val="num" w:pos="1353"/>
            </w:tabs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112" w:author="Autor">
          <w:pPr>
            <w:pStyle w:val="Odsekzoznamu2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del w:id="113" w:author="Autor">
        <w:r w:rsidRPr="00A91910">
          <w:rPr>
            <w:sz w:val="22"/>
            <w:szCs w:val="22"/>
          </w:rPr>
          <w:delText>Bezodkladne (</w:delText>
        </w:r>
      </w:del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del w:id="114" w:author="Autor">
        <w:r w:rsidRPr="00A91910">
          <w:rPr>
            <w:sz w:val="22"/>
            <w:szCs w:val="22"/>
          </w:rPr>
          <w:delText>) od</w:delText>
        </w:r>
      </w:del>
      <w:ins w:id="115" w:author="Autor">
        <w:r w:rsidRPr="00A91910">
          <w:rPr>
            <w:sz w:val="22"/>
            <w:szCs w:val="22"/>
          </w:rPr>
          <w:t xml:space="preserve"> od</w:t>
        </w:r>
        <w:r w:rsidR="0089166B">
          <w:rPr>
            <w:sz w:val="22"/>
            <w:szCs w:val="22"/>
          </w:rPr>
          <w:t>o dňa</w:t>
        </w:r>
      </w:ins>
      <w:r w:rsidRPr="00A91910">
        <w:rPr>
          <w:sz w:val="22"/>
          <w:szCs w:val="22"/>
        </w:rPr>
        <w:t xml:space="preserve"> pripísania príslušnej platby na účet Prijímateľa. </w:t>
      </w:r>
      <w:ins w:id="116" w:author="Autor">
        <w:r w:rsidR="0089166B">
          <w:rPr>
            <w:sz w:val="22"/>
            <w:szCs w:val="22"/>
          </w:rPr>
          <w:t xml:space="preserve">Úrok z omeškania </w:t>
        </w:r>
        <w:r w:rsidR="005D50CE">
          <w:rPr>
            <w:sz w:val="22"/>
            <w:szCs w:val="22"/>
          </w:rPr>
          <w:t xml:space="preserve">s úhradou záväzku </w:t>
        </w:r>
        <w:r w:rsidR="0089166B">
          <w:rPr>
            <w:sz w:val="22"/>
            <w:szCs w:val="22"/>
          </w:rPr>
          <w:t>voči Dodávateľovi</w:t>
        </w:r>
        <w:r w:rsidR="0091448C">
          <w:rPr>
            <w:sz w:val="22"/>
            <w:szCs w:val="22"/>
          </w:rPr>
          <w:t xml:space="preserve"> P</w:t>
        </w:r>
        <w:r w:rsidR="00F73453">
          <w:rPr>
            <w:sz w:val="22"/>
            <w:szCs w:val="22"/>
          </w:rPr>
          <w:t xml:space="preserve">rojektu </w:t>
        </w:r>
        <w:r w:rsidR="0089166B">
          <w:rPr>
            <w:sz w:val="22"/>
            <w:szCs w:val="22"/>
          </w:rPr>
          <w:t xml:space="preserve">znáša </w:t>
        </w:r>
        <w:r w:rsidR="00AA2EE0">
          <w:rPr>
            <w:sz w:val="22"/>
            <w:szCs w:val="22"/>
          </w:rPr>
          <w:t>P</w:t>
        </w:r>
        <w:r w:rsidR="0089166B">
          <w:rPr>
            <w:sz w:val="22"/>
            <w:szCs w:val="22"/>
          </w:rPr>
          <w:t>rijímateľ.</w:t>
        </w:r>
      </w:ins>
    </w:p>
    <w:p w:rsidR="008C4227" w:rsidRDefault="008C4227" w:rsidP="008C4227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17" w:author="Autor">
          <w:pPr>
            <w:pStyle w:val="Odsekzoznamu2"/>
            <w:tabs>
              <w:tab w:val="num" w:pos="1353"/>
            </w:tabs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18" w:author="Autor">
          <w:pPr>
            <w:pStyle w:val="Odsekzoznamu2"/>
            <w:numPr>
              <w:numId w:val="58"/>
            </w:numPr>
            <w:tabs>
              <w:tab w:val="num" w:pos="900"/>
              <w:tab w:val="num" w:pos="1353"/>
            </w:tabs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</w:t>
      </w:r>
      <w:del w:id="119" w:author="Autor">
        <w:r w:rsidRPr="00A91910">
          <w:rPr>
            <w:sz w:val="22"/>
            <w:szCs w:val="22"/>
          </w:rPr>
          <w:delText>od</w:delText>
        </w:r>
      </w:del>
      <w:ins w:id="120" w:author="Autor">
        <w:r w:rsidRPr="00A91910">
          <w:rPr>
            <w:sz w:val="22"/>
            <w:szCs w:val="22"/>
          </w:rPr>
          <w:t>od</w:t>
        </w:r>
        <w:r w:rsidR="0089166B">
          <w:rPr>
            <w:sz w:val="22"/>
            <w:szCs w:val="22"/>
          </w:rPr>
          <w:t xml:space="preserve">o </w:t>
        </w:r>
        <w:r w:rsidR="00E2707C">
          <w:rPr>
            <w:sz w:val="22"/>
            <w:szCs w:val="22"/>
          </w:rPr>
          <w:t>dňa</w:t>
        </w:r>
      </w:ins>
      <w:r w:rsidR="00E2707C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:rsidR="008C4227" w:rsidRDefault="008C4227" w:rsidP="008C4227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21" w:author="Autor">
          <w:pPr>
            <w:pStyle w:val="Odsekzoznamu2"/>
            <w:tabs>
              <w:tab w:val="num" w:pos="1353"/>
            </w:tabs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122" w:author="Autor">
          <w:pPr>
            <w:pStyle w:val="Odsekzoznamu2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</w:t>
      </w:r>
      <w:del w:id="123" w:author="Autor">
        <w:r w:rsidRPr="00A91910">
          <w:rPr>
            <w:sz w:val="22"/>
            <w:szCs w:val="22"/>
          </w:rPr>
          <w:delText xml:space="preserve">platbu </w:delText>
        </w:r>
      </w:del>
      <w:r w:rsidR="00CA5519">
        <w:rPr>
          <w:sz w:val="22"/>
          <w:szCs w:val="22"/>
        </w:rPr>
        <w:t xml:space="preserve">zúčtuje </w:t>
      </w:r>
      <w:del w:id="124" w:author="Autor">
        <w:r w:rsidRPr="00A91910">
          <w:rPr>
            <w:sz w:val="22"/>
            <w:szCs w:val="22"/>
          </w:rPr>
          <w:delText>predložením</w:delText>
        </w:r>
      </w:del>
      <w:ins w:id="125" w:author="Autor">
        <w:r w:rsidRPr="00A91910">
          <w:rPr>
            <w:sz w:val="22"/>
            <w:szCs w:val="22"/>
          </w:rPr>
          <w:t>platbu</w:t>
        </w:r>
      </w:ins>
      <w:r w:rsidRPr="00A91910">
        <w:rPr>
          <w:sz w:val="22"/>
          <w:szCs w:val="22"/>
        </w:rPr>
        <w:t xml:space="preserve"> Poskytovateľovi</w:t>
      </w:r>
      <w:ins w:id="126" w:author="Autor">
        <w:r w:rsidRPr="00A91910">
          <w:rPr>
            <w:sz w:val="22"/>
            <w:szCs w:val="22"/>
          </w:rPr>
          <w:t xml:space="preserve"> </w:t>
        </w:r>
        <w:r w:rsidR="00CA5519">
          <w:rPr>
            <w:sz w:val="22"/>
            <w:szCs w:val="22"/>
          </w:rPr>
          <w:t>predložením</w:t>
        </w:r>
      </w:ins>
      <w:r w:rsidR="00CA551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ins w:id="127" w:author="Autor">
        <w:r w:rsidR="00CA5519">
          <w:rPr>
            <w:sz w:val="22"/>
            <w:szCs w:val="22"/>
          </w:rPr>
          <w:t>,</w:t>
        </w:r>
      </w:ins>
      <w:r w:rsidRPr="003B1B29">
        <w:rPr>
          <w:sz w:val="22"/>
          <w:szCs w:val="22"/>
        </w:rPr>
        <w:t xml:space="preserve"> ako aj </w:t>
      </w:r>
      <w:del w:id="128" w:author="Autor">
        <w:r w:rsidRPr="00A91910">
          <w:rPr>
            <w:sz w:val="22"/>
            <w:szCs w:val="22"/>
          </w:rPr>
          <w:delText>doklady potvrdzujúce</w:delText>
        </w:r>
      </w:del>
      <w:ins w:id="129" w:author="Autor">
        <w:r w:rsidRPr="003B1B29">
          <w:rPr>
            <w:sz w:val="22"/>
            <w:szCs w:val="22"/>
          </w:rPr>
          <w:t>doklad</w:t>
        </w:r>
        <w:r w:rsidR="00CA5519">
          <w:rPr>
            <w:sz w:val="22"/>
            <w:szCs w:val="22"/>
          </w:rPr>
          <w:t>mi</w:t>
        </w:r>
        <w:r w:rsidRPr="003B1B29">
          <w:rPr>
            <w:sz w:val="22"/>
            <w:szCs w:val="22"/>
          </w:rPr>
          <w:t xml:space="preserve"> potvrdzujúc</w:t>
        </w:r>
        <w:r w:rsidR="00CA5519">
          <w:rPr>
            <w:sz w:val="22"/>
            <w:szCs w:val="22"/>
          </w:rPr>
          <w:t>imi</w:t>
        </w:r>
      </w:ins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del w:id="130" w:author="Autor">
        <w:r w:rsidRPr="00A91910">
          <w:rPr>
            <w:sz w:val="22"/>
            <w:szCs w:val="22"/>
          </w:rPr>
          <w:delText>výpis</w:delText>
        </w:r>
      </w:del>
      <w:ins w:id="131" w:author="Autor">
        <w:r w:rsidRPr="0014453B">
          <w:rPr>
            <w:sz w:val="22"/>
            <w:szCs w:val="22"/>
            <w:u w:val="single"/>
          </w:rPr>
          <w:t>výpis</w:t>
        </w:r>
        <w:r w:rsidR="00CA5519">
          <w:rPr>
            <w:sz w:val="22"/>
            <w:szCs w:val="22"/>
            <w:u w:val="single"/>
          </w:rPr>
          <w:t>om</w:t>
        </w:r>
      </w:ins>
      <w:r w:rsidR="00124888" w:rsidRPr="00124888">
        <w:rPr>
          <w:sz w:val="22"/>
          <w:u w:val="single"/>
          <w:rPrChange w:id="132" w:author="Autor">
            <w:rPr>
              <w:sz w:val="22"/>
            </w:rPr>
          </w:rPrChange>
        </w:rPr>
        <w:t xml:space="preserve"> z účtu alebo </w:t>
      </w:r>
      <w:del w:id="133" w:author="Autor">
        <w:r w:rsidRPr="00A91910">
          <w:rPr>
            <w:sz w:val="22"/>
            <w:szCs w:val="22"/>
          </w:rPr>
          <w:delText>prehlásenia</w:delText>
        </w:r>
      </w:del>
      <w:ins w:id="134" w:author="Autor">
        <w:r w:rsidRPr="0014453B">
          <w:rPr>
            <w:sz w:val="22"/>
            <w:szCs w:val="22"/>
            <w:u w:val="single"/>
          </w:rPr>
          <w:t>prehlásen</w:t>
        </w:r>
        <w:r w:rsidR="00CA5519">
          <w:rPr>
            <w:sz w:val="22"/>
            <w:szCs w:val="22"/>
            <w:u w:val="single"/>
          </w:rPr>
          <w:t>ím</w:t>
        </w:r>
      </w:ins>
      <w:r w:rsidR="00124888" w:rsidRPr="00124888">
        <w:rPr>
          <w:sz w:val="22"/>
          <w:u w:val="single"/>
          <w:rPrChange w:id="135" w:author="Autor">
            <w:rPr>
              <w:sz w:val="22"/>
            </w:rPr>
          </w:rPrChange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="00124888" w:rsidRPr="00124888">
        <w:rPr>
          <w:sz w:val="22"/>
          <w:u w:val="single"/>
          <w:rPrChange w:id="136" w:author="Autor">
            <w:rPr>
              <w:sz w:val="22"/>
            </w:rPr>
          </w:rPrChange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ins w:id="137" w:author="Autor">
        <w:r w:rsidR="001D2CE7">
          <w:rPr>
            <w:sz w:val="22"/>
            <w:szCs w:val="22"/>
          </w:rPr>
          <w:t xml:space="preserve">a bezhotovostné </w:t>
        </w:r>
      </w:ins>
      <w:r w:rsidRPr="00A91910">
        <w:rPr>
          <w:sz w:val="22"/>
          <w:szCs w:val="22"/>
        </w:rPr>
        <w:t>úhrady</w:t>
      </w:r>
      <w:ins w:id="138" w:author="Autor">
        <w:r w:rsidR="00DF36D9">
          <w:rPr>
            <w:sz w:val="22"/>
            <w:szCs w:val="22"/>
          </w:rPr>
          <w:t xml:space="preserve"> </w:t>
        </w:r>
        <w:r w:rsidR="00DF36D9">
          <w:rPr>
            <w:rFonts w:cs="Arial"/>
            <w:sz w:val="22"/>
            <w:szCs w:val="22"/>
          </w:rPr>
          <w:t>voči</w:t>
        </w:r>
        <w:r w:rsidR="00DF36D9" w:rsidRPr="00691C16">
          <w:rPr>
            <w:rFonts w:cs="Arial"/>
            <w:sz w:val="22"/>
            <w:szCs w:val="22"/>
          </w:rPr>
          <w:t xml:space="preserve"> daňovému </w:t>
        </w:r>
        <w:r w:rsidR="00DF36D9" w:rsidRPr="00691C16">
          <w:rPr>
            <w:rFonts w:cs="Arial"/>
            <w:sz w:val="22"/>
            <w:szCs w:val="22"/>
          </w:rPr>
          <w:lastRenderedPageBreak/>
          <w:t>úradu v prípade prenesenej daňovej povinnosti v súlade so zákonom č. 222/2004 Z. z. o dani z pridanej hodnoty v znení neskorších predpisov</w:t>
        </w:r>
      </w:ins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del w:id="139" w:author="Autor">
        <w:r w:rsidRPr="00A91910">
          <w:rPr>
            <w:sz w:val="22"/>
            <w:szCs w:val="22"/>
          </w:rPr>
          <w:delText>,</w:delText>
        </w:r>
      </w:del>
      <w:ins w:id="140" w:author="Autor">
        <w:r w:rsidR="00DF36D9">
          <w:rPr>
            <w:sz w:val="22"/>
            <w:szCs w:val="22"/>
          </w:rPr>
          <w:t xml:space="preserve"> (poskytnutie </w:t>
        </w:r>
        <w:proofErr w:type="spellStart"/>
        <w:r w:rsidR="00DF36D9">
          <w:rPr>
            <w:sz w:val="22"/>
            <w:szCs w:val="22"/>
          </w:rPr>
          <w:t>predfinancovania</w:t>
        </w:r>
        <w:proofErr w:type="spellEnd"/>
        <w:r w:rsidR="00DF36D9">
          <w:rPr>
            <w:sz w:val="22"/>
            <w:szCs w:val="22"/>
          </w:rPr>
          <w:t>)</w:t>
        </w:r>
        <w:r w:rsidRPr="00A91910">
          <w:rPr>
            <w:sz w:val="22"/>
            <w:szCs w:val="22"/>
          </w:rPr>
          <w:t>,</w:t>
        </w:r>
      </w:ins>
      <w:r w:rsidRPr="00A91910">
        <w:rPr>
          <w:sz w:val="22"/>
          <w:szCs w:val="22"/>
        </w:rPr>
        <w:t xml:space="preserve"> pričom nie je povinný opätovne predkladať tie isté doklady potvrdzujúce hotovostnú</w:t>
      </w:r>
      <w:r w:rsidR="00DF36D9">
        <w:rPr>
          <w:sz w:val="22"/>
          <w:szCs w:val="22"/>
        </w:rPr>
        <w:t xml:space="preserve"> </w:t>
      </w:r>
      <w:ins w:id="141" w:author="Autor">
        <w:r w:rsidR="00DF36D9">
          <w:rPr>
            <w:sz w:val="22"/>
            <w:szCs w:val="22"/>
          </w:rPr>
          <w:t xml:space="preserve">alebo bezhotovostnú </w:t>
        </w:r>
      </w:ins>
      <w:r w:rsidR="00DF36D9">
        <w:rPr>
          <w:sz w:val="22"/>
          <w:szCs w:val="22"/>
        </w:rPr>
        <w:t>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del w:id="142" w:author="Autor">
        <w:r w:rsidRPr="00A91910">
          <w:rPr>
            <w:sz w:val="22"/>
            <w:szCs w:val="22"/>
          </w:rPr>
          <w:delText>Nezúčtovaný rozdiel</w:delText>
        </w:r>
      </w:del>
      <w:ins w:id="143" w:author="Autor">
        <w:r w:rsidR="00C92165">
          <w:rPr>
            <w:sz w:val="22"/>
            <w:szCs w:val="22"/>
          </w:rPr>
          <w:t>A</w:t>
        </w:r>
        <w:r w:rsidR="00C843D4">
          <w:rPr>
            <w:sz w:val="22"/>
            <w:szCs w:val="22"/>
          </w:rPr>
          <w:t xml:space="preserve">k bolo </w:t>
        </w:r>
        <w:proofErr w:type="spellStart"/>
        <w:r w:rsidR="00C843D4">
          <w:rPr>
            <w:sz w:val="22"/>
            <w:szCs w:val="22"/>
          </w:rPr>
          <w:t>predfinancovanie</w:t>
        </w:r>
        <w:proofErr w:type="spellEnd"/>
        <w:r w:rsidR="00C843D4">
          <w:rPr>
            <w:sz w:val="22"/>
            <w:szCs w:val="22"/>
          </w:rPr>
          <w:t xml:space="preserve"> poskytnuté vo viacerých platbách, z dôvodu vyčlenenej časti nárokovaných finančných prostriedkov z predloženej Žiadosti o platbu (poskytnutie </w:t>
        </w:r>
        <w:proofErr w:type="spellStart"/>
        <w:r w:rsidR="00C843D4">
          <w:rPr>
            <w:sz w:val="22"/>
            <w:szCs w:val="22"/>
          </w:rPr>
          <w:t>predfinancovania</w:t>
        </w:r>
        <w:proofErr w:type="spellEnd"/>
        <w:r w:rsidR="00C843D4">
          <w:rPr>
            <w:sz w:val="22"/>
            <w:szCs w:val="22"/>
          </w:rPr>
          <w:t xml:space="preserve">), je Prijímateľ povinný </w:t>
        </w:r>
        <w:r w:rsidR="00B306A4" w:rsidRPr="00673C47">
          <w:rPr>
            <w:sz w:val="22"/>
            <w:szCs w:val="22"/>
          </w:rPr>
          <w:t>zúčtovať</w:t>
        </w:r>
        <w:r w:rsidR="00C843D4">
          <w:rPr>
            <w:sz w:val="22"/>
            <w:szCs w:val="22"/>
          </w:rPr>
          <w:t xml:space="preserve"> každú jednu poskytnutú platbu </w:t>
        </w:r>
        <w:proofErr w:type="spellStart"/>
        <w:r w:rsidR="00C843D4">
          <w:rPr>
            <w:sz w:val="22"/>
            <w:szCs w:val="22"/>
          </w:rPr>
          <w:t>predfinancovania</w:t>
        </w:r>
        <w:proofErr w:type="spellEnd"/>
        <w:r w:rsidR="00C843D4">
          <w:rPr>
            <w:sz w:val="22"/>
            <w:szCs w:val="22"/>
          </w:rPr>
          <w:t xml:space="preserve"> samostatne (t.</w:t>
        </w:r>
        <w:r w:rsidR="001C6578">
          <w:rPr>
            <w:sz w:val="22"/>
            <w:szCs w:val="22"/>
          </w:rPr>
          <w:t xml:space="preserve"> </w:t>
        </w:r>
        <w:r w:rsidR="00C843D4">
          <w:rPr>
            <w:sz w:val="22"/>
            <w:szCs w:val="22"/>
          </w:rPr>
          <w:t xml:space="preserve">j. predložiť samostatnú Žiadosť o platbu – zúčtovanie </w:t>
        </w:r>
        <w:proofErr w:type="spellStart"/>
        <w:r w:rsidR="00C843D4">
          <w:rPr>
            <w:sz w:val="22"/>
            <w:szCs w:val="22"/>
          </w:rPr>
          <w:t>predfinancovania</w:t>
        </w:r>
        <w:proofErr w:type="spellEnd"/>
        <w:r w:rsidR="00C843D4">
          <w:rPr>
            <w:sz w:val="22"/>
            <w:szCs w:val="22"/>
          </w:rPr>
          <w:t>).</w:t>
        </w:r>
        <w:r w:rsidRPr="003B1B29">
          <w:rPr>
            <w:sz w:val="22"/>
            <w:szCs w:val="22"/>
          </w:rPr>
          <w:t xml:space="preserve"> Nezúčtovaný rozdiel </w:t>
        </w:r>
        <w:r w:rsidR="00DF36D9">
          <w:rPr>
            <w:sz w:val="22"/>
            <w:szCs w:val="22"/>
          </w:rPr>
          <w:t>poskytnutého</w:t>
        </w:r>
      </w:ins>
      <w:r w:rsidR="00DF36D9">
        <w:rPr>
          <w:sz w:val="22"/>
          <w:szCs w:val="22"/>
        </w:rPr>
        <w:t xml:space="preserve">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del w:id="144" w:author="Autor">
        <w:r w:rsidR="00D829CD" w:rsidRPr="00D829CD">
          <w:rPr>
            <w:sz w:val="22"/>
            <w:szCs w:val="22"/>
          </w:rPr>
          <w:delText>Za zúčtovanie poskytnutého predfinancovania sa považuje aj vrátenie celej sumy poskytnutého predfinancovania, resp. vrátenie nezúčtovaného rozdielu poskytnutého predfinancovania</w:delText>
        </w:r>
      </w:del>
      <w:ins w:id="145" w:author="Autor">
        <w:r w:rsidR="00E35C30">
          <w:rPr>
            <w:sz w:val="22"/>
            <w:szCs w:val="22"/>
          </w:rPr>
          <w:t xml:space="preserve">Podrobnosti </w:t>
        </w:r>
        <w:r w:rsidR="00E21FE9">
          <w:rPr>
            <w:sz w:val="22"/>
            <w:szCs w:val="22"/>
          </w:rPr>
          <w:t xml:space="preserve">vrátenia nezúčtovaného rozdielu </w:t>
        </w:r>
        <w:proofErr w:type="spellStart"/>
        <w:r w:rsidR="00E21FE9">
          <w:rPr>
            <w:sz w:val="22"/>
            <w:szCs w:val="22"/>
          </w:rPr>
          <w:t>predfinancovania</w:t>
        </w:r>
        <w:proofErr w:type="spellEnd"/>
        <w:r w:rsidR="00E21FE9">
          <w:rPr>
            <w:sz w:val="22"/>
            <w:szCs w:val="22"/>
          </w:rPr>
          <w:t xml:space="preserve"> </w:t>
        </w:r>
        <w:r w:rsidR="00E35C30">
          <w:rPr>
            <w:sz w:val="22"/>
            <w:szCs w:val="22"/>
          </w:rPr>
          <w:t xml:space="preserve"> stanovuje </w:t>
        </w:r>
        <w:r w:rsidR="001C6578">
          <w:rPr>
            <w:sz w:val="22"/>
            <w:szCs w:val="22"/>
          </w:rPr>
          <w:t xml:space="preserve">príslušná </w:t>
        </w:r>
        <w:r w:rsidR="00AA2EE0">
          <w:rPr>
            <w:sz w:val="22"/>
            <w:szCs w:val="22"/>
          </w:rPr>
          <w:t>kapitol</w:t>
        </w:r>
        <w:r w:rsidR="00E35C30">
          <w:rPr>
            <w:sz w:val="22"/>
            <w:szCs w:val="22"/>
          </w:rPr>
          <w:t>a</w:t>
        </w:r>
        <w:r w:rsidR="00E21FE9">
          <w:rPr>
            <w:sz w:val="22"/>
            <w:szCs w:val="22"/>
          </w:rPr>
          <w:t xml:space="preserve"> S</w:t>
        </w:r>
        <w:r w:rsidR="00E35C30">
          <w:rPr>
            <w:sz w:val="22"/>
            <w:szCs w:val="22"/>
          </w:rPr>
          <w:t>ystému finančného riadenia</w:t>
        </w:r>
      </w:ins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:rsidR="00A91910" w:rsidRPr="00A91910" w:rsidRDefault="00A91910" w:rsidP="00D72FF2">
      <w:pPr>
        <w:pStyle w:val="Odsekzoznamu2"/>
        <w:tabs>
          <w:tab w:val="num" w:pos="1353"/>
        </w:tabs>
        <w:spacing w:after="120" w:line="276" w:lineRule="auto"/>
        <w:jc w:val="both"/>
        <w:rPr>
          <w:del w:id="146" w:author="Autor"/>
          <w:sz w:val="22"/>
          <w:szCs w:val="22"/>
        </w:rPr>
      </w:pPr>
    </w:p>
    <w:p w:rsidR="008C4227" w:rsidRDefault="00A91910" w:rsidP="008C4227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47" w:author="Autor">
          <w:pPr>
            <w:pStyle w:val="Odsekzoznamu2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del w:id="148" w:author="Autor">
        <w:r w:rsidRPr="00A91910">
          <w:rPr>
            <w:sz w:val="22"/>
            <w:szCs w:val="22"/>
          </w:rPr>
          <w:delText xml:space="preserve">Za deň zúčtovania podľa predchádzajúceho odseku sa považuje deň odoslania Žiadosti o platbu (zúčtovanie predfinancovania) Prijímateľom cez </w:delText>
        </w:r>
        <w:r w:rsidR="00481DCF">
          <w:rPr>
            <w:sz w:val="22"/>
            <w:szCs w:val="22"/>
          </w:rPr>
          <w:delText>verejnú časť ITMS2014+</w:delText>
        </w:r>
        <w:r w:rsidRPr="00A91910">
          <w:rPr>
            <w:sz w:val="22"/>
            <w:szCs w:val="22"/>
          </w:rPr>
          <w:delText xml:space="preserve"> a zároveň odoslanie písomnej verzie Žiadosti o platbu (zúčtovanie predfinancovania) Poskytovateľovi alebo jej osobné doručenie Poskytovateľovi najneskôr do 3 dní odo dňa odoslania Žiadosti o platbu (zúčtovanie predfinancovania) cez </w:delText>
        </w:r>
        <w:r w:rsidR="00481DCF">
          <w:rPr>
            <w:sz w:val="22"/>
            <w:szCs w:val="22"/>
          </w:rPr>
          <w:delText>verejnú časť ITMS2014+</w:delText>
        </w:r>
        <w:r w:rsidRPr="00A91910">
          <w:rPr>
            <w:sz w:val="22"/>
            <w:szCs w:val="22"/>
          </w:rPr>
          <w:delText xml:space="preserve">. V prípade neodoslania písomnej verzie podľa predchádzajúcej vety (alebo nedoručenia osobne) do 3 dní odo dňa odoslania Žiadosti o platbu (zúčtovanie predfinancovania) cez </w:delText>
        </w:r>
        <w:r w:rsidR="00481DCF">
          <w:rPr>
            <w:sz w:val="22"/>
            <w:szCs w:val="22"/>
          </w:rPr>
          <w:delText>verejnú časť ITMS2014+</w:delText>
        </w:r>
        <w:r w:rsidRPr="00A91910">
          <w:rPr>
            <w:sz w:val="22"/>
            <w:szCs w:val="22"/>
          </w:rPr>
          <w:delText>, je Poskytovateľ oprávnený predmetnú Žiadosť o platbu (zúčtovanie predfinancovania) v portáli ITMS zamietnuť.</w:delText>
        </w:r>
      </w:del>
    </w:p>
    <w:p w:rsidR="008C4227" w:rsidRDefault="008C4227" w:rsidP="008C4227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49" w:author="Autor">
          <w:pPr>
            <w:pStyle w:val="Odsekzoznamu2"/>
            <w:tabs>
              <w:tab w:val="num" w:pos="1353"/>
            </w:tabs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150" w:author="Autor">
          <w:pPr>
            <w:pStyle w:val="Odsekzoznamu2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:rsidR="008C4227" w:rsidRDefault="008C4227" w:rsidP="008C4227">
      <w:pPr>
        <w:pStyle w:val="Odsekzoznamu"/>
        <w:rPr>
          <w:sz w:val="22"/>
          <w:szCs w:val="22"/>
        </w:rPr>
        <w:pPrChange w:id="151" w:author="Autor">
          <w:pPr>
            <w:pStyle w:val="Odsekzoznamu2"/>
            <w:tabs>
              <w:tab w:val="num" w:pos="1353"/>
            </w:tabs>
            <w:spacing w:after="120" w:line="276" w:lineRule="auto"/>
            <w:jc w:val="both"/>
          </w:pPr>
        </w:pPrChange>
      </w:pPr>
    </w:p>
    <w:p w:rsidR="00A91910" w:rsidRPr="00BB7AB0" w:rsidRDefault="00A91910" w:rsidP="00BB7AB0">
      <w:pPr>
        <w:pStyle w:val="Odsekzoznamu2"/>
        <w:numPr>
          <w:ilvl w:val="0"/>
          <w:numId w:val="58"/>
        </w:numPr>
        <w:spacing w:after="120" w:line="276" w:lineRule="auto"/>
        <w:jc w:val="both"/>
        <w:rPr>
          <w:del w:id="152" w:author="Autor"/>
          <w:sz w:val="22"/>
          <w:szCs w:val="22"/>
        </w:rPr>
      </w:pPr>
      <w:del w:id="153" w:author="Autor">
        <w:r w:rsidRPr="00A91910">
          <w:rPr>
            <w:sz w:val="22"/>
            <w:szCs w:val="22"/>
          </w:rPr>
          <w:delText>Poskytovateľ je povinný vykonať kontrolu Žiadosti o</w:delText>
        </w:r>
        <w:r w:rsidR="00BF0C28">
          <w:rPr>
            <w:sz w:val="22"/>
            <w:szCs w:val="22"/>
          </w:rPr>
          <w:delText> </w:delText>
        </w:r>
        <w:r w:rsidRPr="00A91910">
          <w:rPr>
            <w:sz w:val="22"/>
            <w:szCs w:val="22"/>
          </w:rPr>
          <w:delText>platbu</w:delText>
        </w:r>
        <w:r w:rsidR="00BF0C28">
          <w:rPr>
            <w:sz w:val="22"/>
            <w:szCs w:val="22"/>
          </w:rPr>
          <w:delText xml:space="preserve"> (poskytnutie predfinancovania)</w:delText>
        </w:r>
        <w:r w:rsidRPr="00A91910">
          <w:rPr>
            <w:sz w:val="22"/>
            <w:szCs w:val="22"/>
          </w:rPr>
          <w:delText xml:space="preserve">, vrátane Žiadosti o platbu (zúčtovanie predfinancovania) podľa </w:delText>
        </w:r>
        <w:r w:rsidR="0051115F">
          <w:rPr>
            <w:sz w:val="22"/>
            <w:szCs w:val="22"/>
          </w:rPr>
          <w:delText xml:space="preserve">§7 a §8 </w:delText>
        </w:r>
        <w:r w:rsidR="00C65054" w:rsidRPr="008713E4">
          <w:rPr>
            <w:sz w:val="22"/>
            <w:szCs w:val="22"/>
          </w:rPr>
          <w:delText xml:space="preserve">zákona o finančnej kontrole a audite </w:delText>
        </w:r>
        <w:r w:rsidRPr="00C65054">
          <w:rPr>
            <w:sz w:val="22"/>
            <w:szCs w:val="22"/>
          </w:rPr>
          <w:delText xml:space="preserve">a článku 74 všeobecného </w:delText>
        </w:r>
        <w:r w:rsidR="00BF0C28" w:rsidRPr="00C65054">
          <w:rPr>
            <w:sz w:val="22"/>
            <w:szCs w:val="22"/>
          </w:rPr>
          <w:delText>nariadenia, a to najmä  kontrolu správnosti nárokovaných finančných prostriedkov / deklarovaných výdavkov a ostatných skutočností uvedených v</w:delText>
        </w:r>
        <w:r w:rsidR="0021081B" w:rsidRPr="00C65054">
          <w:rPr>
            <w:sz w:val="22"/>
            <w:szCs w:val="22"/>
          </w:rPr>
          <w:delText xml:space="preserve"> danej </w:delText>
        </w:r>
        <w:r w:rsidR="00BF0C28" w:rsidRPr="00C65054">
          <w:rPr>
            <w:sz w:val="22"/>
            <w:szCs w:val="22"/>
          </w:rPr>
          <w:delText>Žiadosti o platbu vo vzťahu ku všetkým nárokovaným finančným prostriedkom /</w:delText>
        </w:r>
        <w:r w:rsidR="0021081B" w:rsidRPr="00C65054">
          <w:rPr>
            <w:sz w:val="22"/>
            <w:szCs w:val="22"/>
          </w:rPr>
          <w:delText xml:space="preserve"> </w:delText>
        </w:r>
        <w:r w:rsidR="00BF0C28" w:rsidRPr="00C65054">
          <w:rPr>
            <w:sz w:val="22"/>
            <w:szCs w:val="22"/>
          </w:rPr>
          <w:delText>deklarovaným výdavkom a ostatných skutočností uvedených v</w:delText>
        </w:r>
        <w:r w:rsidR="00BF0C28" w:rsidRPr="00A3648F">
          <w:rPr>
            <w:sz w:val="22"/>
            <w:szCs w:val="22"/>
          </w:rPr>
          <w:delText> Žiadosti o platbu P</w:delText>
        </w:r>
        <w:r w:rsidR="00BF0C28" w:rsidRPr="002837AB">
          <w:rPr>
            <w:sz w:val="22"/>
            <w:szCs w:val="22"/>
          </w:rPr>
          <w:delText>rijímateľa pred ich uhradením</w:delText>
        </w:r>
        <w:r w:rsidR="0021081B" w:rsidRPr="002837AB">
          <w:rPr>
            <w:sz w:val="22"/>
            <w:szCs w:val="22"/>
          </w:rPr>
          <w:delText xml:space="preserve"> </w:delText>
        </w:r>
        <w:r w:rsidR="00BF0C28" w:rsidRPr="0051115F">
          <w:rPr>
            <w:sz w:val="22"/>
            <w:szCs w:val="22"/>
          </w:rPr>
          <w:delText>/</w:delText>
        </w:r>
        <w:r w:rsidR="0021081B" w:rsidRPr="0051115F">
          <w:rPr>
            <w:sz w:val="22"/>
            <w:szCs w:val="22"/>
          </w:rPr>
          <w:delText xml:space="preserve"> </w:delText>
        </w:r>
        <w:r w:rsidR="00BF0C28" w:rsidRPr="0051115F">
          <w:rPr>
            <w:sz w:val="22"/>
            <w:szCs w:val="22"/>
          </w:rPr>
          <w:delText xml:space="preserve">zúčtovaním. Ak Poskytovateľ zistí nedostatky predloženej Žiadosti o platbu, vyzve Prijímateľa, aby ju doplnil alebo zmenil a určí mu na to primeranú lehotu (za výzvu na doplnenie alebo zmenu  je možné považovať aj doručenie návrhu </w:delText>
        </w:r>
        <w:r w:rsidR="00615B06">
          <w:rPr>
            <w:sz w:val="22"/>
            <w:szCs w:val="22"/>
          </w:rPr>
          <w:delText>čiastkovej správy</w:delText>
        </w:r>
        <w:r w:rsidR="00CD56B1">
          <w:rPr>
            <w:sz w:val="22"/>
            <w:szCs w:val="22"/>
          </w:rPr>
          <w:delText xml:space="preserve"> z kontroly</w:delText>
        </w:r>
        <w:r w:rsidR="00615B06">
          <w:rPr>
            <w:sz w:val="22"/>
            <w:szCs w:val="22"/>
          </w:rPr>
          <w:delText xml:space="preserve">/návrhu </w:delText>
        </w:r>
        <w:r w:rsidR="00BF0C28" w:rsidRPr="0051115F">
          <w:rPr>
            <w:sz w:val="22"/>
            <w:szCs w:val="22"/>
          </w:rPr>
          <w:delText>sprá</w:delText>
        </w:r>
        <w:r w:rsidR="00BF0C28" w:rsidRPr="00EC33ED">
          <w:rPr>
            <w:sz w:val="22"/>
            <w:szCs w:val="22"/>
          </w:rPr>
          <w:delText xml:space="preserve">vy z kontroly). Ak Poskytovateľ písomne </w:delText>
        </w:r>
        <w:r w:rsidR="00BF0C28" w:rsidRPr="00EC33ED">
          <w:rPr>
            <w:sz w:val="22"/>
            <w:szCs w:val="22"/>
          </w:rPr>
          <w:lastRenderedPageBreak/>
          <w:delText xml:space="preserve">oznámil Prijímateľovi prerušenie </w:delText>
        </w:r>
        <w:r w:rsidR="00AB36DC" w:rsidRPr="00BB7AB0">
          <w:rPr>
            <w:sz w:val="22"/>
            <w:szCs w:val="22"/>
          </w:rPr>
          <w:delText>plynutia lehoty a dôvody tohto prerušenia</w:delText>
        </w:r>
        <w:r w:rsidR="00BF0C28" w:rsidRPr="00BB7AB0">
          <w:rPr>
            <w:sz w:val="22"/>
            <w:szCs w:val="22"/>
          </w:rPr>
          <w:delText xml:space="preserve">, lehota na schválenie Žiadosti o platbu je v taktom prípade v súlade s čl. 132 všeobecného nariadenia prerušená. Ak to Poskytovateľ považuje za potrebné, v súlade s čl. 12 VZP a </w:delText>
        </w:r>
        <w:r w:rsidR="0051115F">
          <w:rPr>
            <w:sz w:val="22"/>
            <w:szCs w:val="22"/>
          </w:rPr>
          <w:delText xml:space="preserve">§9 </w:delText>
        </w:r>
        <w:r w:rsidR="00C65054" w:rsidRPr="0051115F">
          <w:rPr>
            <w:sz w:val="22"/>
            <w:szCs w:val="22"/>
          </w:rPr>
          <w:delText xml:space="preserve">zákona o finančnej kontrole a audite </w:delText>
        </w:r>
        <w:r w:rsidR="00BF0C28" w:rsidRPr="0051115F">
          <w:rPr>
            <w:sz w:val="22"/>
            <w:szCs w:val="22"/>
          </w:rPr>
          <w:delText>vykoná okrem administratívnej</w:delText>
        </w:r>
        <w:r w:rsidR="00DF02C8">
          <w:rPr>
            <w:sz w:val="22"/>
            <w:szCs w:val="22"/>
          </w:rPr>
          <w:delText xml:space="preserve"> finančnej</w:delText>
        </w:r>
        <w:r w:rsidR="00BF0C28" w:rsidRPr="0051115F">
          <w:rPr>
            <w:sz w:val="22"/>
            <w:szCs w:val="22"/>
          </w:rPr>
          <w:delText xml:space="preserve"> kontroly aj</w:delText>
        </w:r>
        <w:r w:rsidR="009813B6">
          <w:rPr>
            <w:sz w:val="22"/>
            <w:szCs w:val="22"/>
          </w:rPr>
          <w:delText xml:space="preserve"> finančnú </w:delText>
        </w:r>
        <w:r w:rsidR="00BF0C28" w:rsidRPr="0051115F">
          <w:rPr>
            <w:sz w:val="22"/>
            <w:szCs w:val="22"/>
          </w:rPr>
          <w:delText>kontrolu na mieste. Poskytovateľ je oprávnený určiť, že časť nárokovaných finančných prostriedkov</w:delText>
        </w:r>
        <w:r w:rsidR="006F3FBB" w:rsidRPr="00EC33ED">
          <w:rPr>
            <w:sz w:val="22"/>
            <w:szCs w:val="22"/>
          </w:rPr>
          <w:delText xml:space="preserve"> v Žiadosti o platbu (poskytnutie predfinancovania)</w:delText>
        </w:r>
        <w:r w:rsidR="00BF0C28" w:rsidRPr="00BB7AB0">
          <w:rPr>
            <w:sz w:val="22"/>
            <w:szCs w:val="22"/>
          </w:rPr>
          <w:delText>, ktorá si vyžaduje doplnenie / zmenu / overenie niektorých skutočností na mieste, príp. to určí Poskytovateľ z iného dôvodu, bude vyčlenená do predmetu samostatnej kontroly. Ak Poskytovateľ vyčlení časť výdavkov na samostatnú kontrolu, lehota, ktorá uplynula od doručenia písomnej formy Žiadosti o</w:delText>
        </w:r>
        <w:r w:rsidR="006F3FBB" w:rsidRPr="00BB7AB0">
          <w:rPr>
            <w:sz w:val="22"/>
            <w:szCs w:val="22"/>
          </w:rPr>
          <w:delText> </w:delText>
        </w:r>
        <w:r w:rsidR="00BF0C28" w:rsidRPr="00BB7AB0">
          <w:rPr>
            <w:sz w:val="22"/>
            <w:szCs w:val="22"/>
          </w:rPr>
          <w:delText>platbu</w:delText>
        </w:r>
        <w:r w:rsidR="006F3FBB" w:rsidRPr="00BB7AB0">
          <w:rPr>
            <w:sz w:val="22"/>
            <w:szCs w:val="22"/>
          </w:rPr>
          <w:delText xml:space="preserve"> (poskytnutie predfinancovania)</w:delText>
        </w:r>
        <w:r w:rsidR="00BF0C28" w:rsidRPr="00BB7AB0">
          <w:rPr>
            <w:sz w:val="22"/>
            <w:szCs w:val="22"/>
          </w:rPr>
          <w:delText>, z ktorej bola časť výdavkov vyčlenená do predmetu samostatnej kontroly sa započítava do lehoty stanovenej na kontrolu Žiadosti o platbu vykonanú administratívnou formou.</w:delText>
        </w:r>
      </w:del>
    </w:p>
    <w:p w:rsidR="00B77491" w:rsidRDefault="00B77491" w:rsidP="00D72FF2">
      <w:pPr>
        <w:pStyle w:val="Odsekzoznamu2"/>
        <w:spacing w:after="120" w:line="276" w:lineRule="auto"/>
        <w:jc w:val="both"/>
        <w:rPr>
          <w:del w:id="154" w:author="Autor"/>
          <w:sz w:val="22"/>
          <w:szCs w:val="22"/>
        </w:rPr>
      </w:pPr>
    </w:p>
    <w:p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ins w:id="155" w:author="Autor"/>
          <w:sz w:val="22"/>
          <w:szCs w:val="22"/>
        </w:rPr>
      </w:pPr>
      <w:ins w:id="156" w:author="Autor">
        <w:r w:rsidRPr="008A7C34">
          <w:rPr>
            <w:sz w:val="22"/>
            <w:szCs w:val="22"/>
          </w:rPr>
          <w:t xml:space="preserve">Poskytovateľ je povinný vykonať kontrolu </w:t>
        </w:r>
        <w:r w:rsidRPr="007D6ABC">
          <w:rPr>
            <w:sz w:val="22"/>
            <w:szCs w:val="22"/>
          </w:rPr>
          <w:t>Žiadosti o platbu podľa §</w:t>
        </w:r>
        <w:r>
          <w:rPr>
            <w:sz w:val="22"/>
            <w:szCs w:val="22"/>
          </w:rPr>
          <w:t xml:space="preserve"> </w:t>
        </w:r>
        <w:r w:rsidRPr="007D6ABC">
          <w:rPr>
            <w:sz w:val="22"/>
            <w:szCs w:val="22"/>
          </w:rPr>
          <w:t>7 a §</w:t>
        </w:r>
        <w:r>
          <w:rPr>
            <w:sz w:val="22"/>
            <w:szCs w:val="22"/>
          </w:rPr>
          <w:t xml:space="preserve"> </w:t>
        </w:r>
        <w:r w:rsidR="00E35C30">
          <w:rPr>
            <w:sz w:val="22"/>
            <w:szCs w:val="22"/>
          </w:rPr>
          <w:t>8 Z</w:t>
        </w:r>
        <w:r w:rsidRPr="007D6ABC">
          <w:rPr>
            <w:sz w:val="22"/>
            <w:szCs w:val="22"/>
          </w:rPr>
          <w:t xml:space="preserve">ákona </w:t>
        </w:r>
        <w:r w:rsidR="00E35C30">
          <w:rPr>
            <w:sz w:val="22"/>
            <w:szCs w:val="22"/>
          </w:rPr>
          <w:t>o</w:t>
        </w:r>
        <w:r>
          <w:rPr>
            <w:sz w:val="22"/>
            <w:szCs w:val="22"/>
          </w:rPr>
          <w:t> </w:t>
        </w:r>
        <w:r w:rsidRPr="007D6ABC">
          <w:rPr>
            <w:sz w:val="22"/>
            <w:szCs w:val="22"/>
          </w:rPr>
          <w:t>finančnej kontrole a</w:t>
        </w:r>
        <w:r>
          <w:rPr>
            <w:sz w:val="22"/>
            <w:szCs w:val="22"/>
          </w:rPr>
          <w:t> </w:t>
        </w:r>
        <w:r w:rsidRPr="007D6ABC">
          <w:rPr>
            <w:sz w:val="22"/>
            <w:szCs w:val="22"/>
          </w:rPr>
          <w:t>audite</w:t>
        </w:r>
        <w:r w:rsidRPr="008713E4">
          <w:rPr>
            <w:sz w:val="22"/>
            <w:szCs w:val="22"/>
          </w:rPr>
          <w:t xml:space="preserve"> </w:t>
        </w:r>
        <w:r w:rsidRPr="00C65054">
          <w:rPr>
            <w:sz w:val="22"/>
            <w:szCs w:val="22"/>
          </w:rPr>
          <w:t xml:space="preserve">a článku </w:t>
        </w:r>
        <w:r w:rsidR="00B80AD2">
          <w:rPr>
            <w:sz w:val="22"/>
            <w:szCs w:val="22"/>
          </w:rPr>
          <w:t>125</w:t>
        </w:r>
        <w:r w:rsidRPr="00C65054">
          <w:rPr>
            <w:sz w:val="22"/>
            <w:szCs w:val="22"/>
          </w:rPr>
          <w:t xml:space="preserve"> všeobecného nariadenia</w:t>
        </w:r>
        <w:r>
          <w:rPr>
            <w:sz w:val="22"/>
            <w:szCs w:val="22"/>
          </w:rPr>
          <w:t xml:space="preserve">, </w:t>
        </w:r>
        <w:r w:rsidR="00E35C30">
          <w:rPr>
            <w:sz w:val="22"/>
            <w:szCs w:val="22"/>
          </w:rPr>
          <w:t>p</w:t>
        </w:r>
        <w:r>
          <w:rPr>
            <w:sz w:val="22"/>
            <w:szCs w:val="22"/>
          </w:rPr>
          <w:t>ričom Prijímateľ</w:t>
        </w:r>
        <w:r w:rsidR="00B1318E">
          <w:rPr>
            <w:sz w:val="22"/>
            <w:szCs w:val="22"/>
          </w:rPr>
          <w:t xml:space="preserve"> je</w:t>
        </w:r>
        <w:r>
          <w:rPr>
            <w:sz w:val="22"/>
            <w:szCs w:val="22"/>
          </w:rPr>
          <w:t xml:space="preserve"> povinný sa na úče</w:t>
        </w:r>
        <w:r w:rsidR="00F461A9">
          <w:rPr>
            <w:sz w:val="22"/>
            <w:szCs w:val="22"/>
          </w:rPr>
          <w:t xml:space="preserve">ly výkonu kontroly riadiť § 21 </w:t>
        </w:r>
        <w:del w:id="157" w:author="Autor">
          <w:r w:rsidR="00F461A9" w:rsidDel="006E5C32">
            <w:rPr>
              <w:sz w:val="22"/>
              <w:szCs w:val="22"/>
            </w:rPr>
            <w:delText>z</w:delText>
          </w:r>
        </w:del>
        <w:r w:rsidR="006E5C32">
          <w:rPr>
            <w:sz w:val="22"/>
            <w:szCs w:val="22"/>
          </w:rPr>
          <w:t>Z</w:t>
        </w:r>
        <w:r>
          <w:rPr>
            <w:sz w:val="22"/>
            <w:szCs w:val="22"/>
          </w:rPr>
          <w:t>ákona o finančnej kontrole a</w:t>
        </w:r>
        <w:r w:rsidR="00E67ED2">
          <w:rPr>
            <w:sz w:val="22"/>
            <w:szCs w:val="22"/>
          </w:rPr>
          <w:t> </w:t>
        </w:r>
        <w:r>
          <w:rPr>
            <w:sz w:val="22"/>
            <w:szCs w:val="22"/>
          </w:rPr>
          <w:t>audite</w:t>
        </w:r>
        <w:r w:rsidR="00E67ED2">
          <w:rPr>
            <w:sz w:val="22"/>
            <w:szCs w:val="22"/>
          </w:rPr>
          <w:t>,</w:t>
        </w:r>
        <w:r>
          <w:rPr>
            <w:sz w:val="22"/>
            <w:szCs w:val="22"/>
          </w:rPr>
          <w:t xml:space="preserve"> inými relevantnými právnymi predpismi</w:t>
        </w:r>
        <w:r w:rsidR="00E67ED2">
          <w:rPr>
            <w:sz w:val="22"/>
            <w:szCs w:val="22"/>
          </w:rPr>
          <w:t xml:space="preserve"> a </w:t>
        </w:r>
        <w:r w:rsidR="009C2F7D">
          <w:rPr>
            <w:sz w:val="22"/>
            <w:szCs w:val="22"/>
          </w:rPr>
          <w:t>inými</w:t>
        </w:r>
        <w:r w:rsidR="00E67ED2">
          <w:rPr>
            <w:sz w:val="22"/>
            <w:szCs w:val="22"/>
          </w:rPr>
          <w:t xml:space="preserve"> dokumentmi Poskytovateľa</w:t>
        </w:r>
        <w:r>
          <w:rPr>
            <w:sz w:val="22"/>
            <w:szCs w:val="22"/>
          </w:rPr>
          <w:t>.</w:t>
        </w:r>
      </w:ins>
    </w:p>
    <w:p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ins w:id="158" w:author="Autor"/>
          <w:sz w:val="22"/>
          <w:szCs w:val="22"/>
        </w:rPr>
      </w:pPr>
    </w:p>
    <w:p w:rsidR="008C4227" w:rsidRDefault="00A91910" w:rsidP="008C4227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159" w:author="Autor">
          <w:pPr>
            <w:pStyle w:val="Odsekzoznamu2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del w:id="160" w:author="Autor">
        <w:r w:rsidRPr="00BF0C28">
          <w:rPr>
            <w:sz w:val="22"/>
            <w:szCs w:val="22"/>
          </w:rPr>
          <w:delText>ako aj</w:delText>
        </w:r>
      </w:del>
      <w:ins w:id="161" w:author="Autor">
        <w:r w:rsidRPr="001E030D">
          <w:rPr>
            <w:sz w:val="22"/>
            <w:szCs w:val="22"/>
          </w:rPr>
          <w:t>a</w:t>
        </w:r>
      </w:ins>
      <w:r w:rsidRPr="001E030D">
        <w:rPr>
          <w:sz w:val="22"/>
          <w:szCs w:val="22"/>
        </w:rPr>
        <w:t xml:space="preserve">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="00124888" w:rsidRPr="00124888">
        <w:rPr>
          <w:b/>
          <w:sz w:val="22"/>
          <w:rPrChange w:id="162" w:author="Autor">
            <w:rPr>
              <w:sz w:val="22"/>
            </w:rPr>
          </w:rPrChange>
        </w:rPr>
        <w:t>schváli v plnej výške</w:t>
      </w:r>
      <w:r w:rsidRPr="001E030D">
        <w:rPr>
          <w:sz w:val="22"/>
          <w:szCs w:val="22"/>
        </w:rPr>
        <w:t xml:space="preserve">, </w:t>
      </w:r>
      <w:r w:rsidR="00124888" w:rsidRPr="00124888">
        <w:rPr>
          <w:b/>
          <w:sz w:val="22"/>
          <w:rPrChange w:id="163" w:author="Autor">
            <w:rPr>
              <w:sz w:val="22"/>
            </w:rPr>
          </w:rPrChange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124888" w:rsidRPr="00124888">
        <w:rPr>
          <w:b/>
          <w:sz w:val="22"/>
          <w:rPrChange w:id="164" w:author="Autor">
            <w:rPr>
              <w:sz w:val="22"/>
            </w:rPr>
          </w:rPrChange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del w:id="165" w:author="Autor">
        <w:r w:rsidRPr="00BF0C28">
          <w:rPr>
            <w:sz w:val="22"/>
            <w:szCs w:val="22"/>
          </w:rPr>
          <w:delText>alebo</w:delText>
        </w:r>
      </w:del>
      <w:ins w:id="166" w:author="Autor">
        <w:r w:rsidR="00FD6506">
          <w:rPr>
            <w:sz w:val="22"/>
            <w:szCs w:val="22"/>
          </w:rPr>
          <w:t xml:space="preserve">pozastaví </w:t>
        </w:r>
        <w:r w:rsidRPr="001E030D">
          <w:rPr>
            <w:sz w:val="22"/>
            <w:szCs w:val="22"/>
          </w:rPr>
          <w:t xml:space="preserve">alebo </w:t>
        </w:r>
        <w:r w:rsidR="00DF36D9">
          <w:rPr>
            <w:sz w:val="22"/>
            <w:szCs w:val="22"/>
          </w:rPr>
          <w:t xml:space="preserve">zo Žiadosti o platbu (poskytnutie </w:t>
        </w:r>
        <w:proofErr w:type="spellStart"/>
        <w:r w:rsidR="00DF36D9">
          <w:rPr>
            <w:sz w:val="22"/>
            <w:szCs w:val="22"/>
          </w:rPr>
          <w:t>pre</w:t>
        </w:r>
        <w:r w:rsidR="00C843D4">
          <w:rPr>
            <w:sz w:val="22"/>
            <w:szCs w:val="22"/>
          </w:rPr>
          <w:t>d</w:t>
        </w:r>
        <w:r w:rsidR="00DF36D9">
          <w:rPr>
            <w:sz w:val="22"/>
            <w:szCs w:val="22"/>
          </w:rPr>
          <w:t>financovania</w:t>
        </w:r>
        <w:proofErr w:type="spellEnd"/>
        <w:r w:rsidR="00DF36D9">
          <w:rPr>
            <w:sz w:val="22"/>
            <w:szCs w:val="22"/>
          </w:rPr>
          <w:t>)</w:t>
        </w:r>
      </w:ins>
      <w:r w:rsidR="00DF36D9">
        <w:rPr>
          <w:sz w:val="22"/>
          <w:szCs w:val="22"/>
        </w:rPr>
        <w:t xml:space="preserve"> </w:t>
      </w:r>
      <w:r w:rsidR="00124888" w:rsidRPr="00124888">
        <w:rPr>
          <w:b/>
          <w:sz w:val="22"/>
          <w:rPrChange w:id="167" w:author="Autor">
            <w:rPr>
              <w:sz w:val="22"/>
            </w:rPr>
          </w:rPrChange>
        </w:rPr>
        <w:t>vyčlení časť deklarovaných výdavkov na samostatnú kontrolu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ins w:id="168" w:author="Autor">
        <w:r w:rsidRPr="001E030D">
          <w:rPr>
            <w:sz w:val="22"/>
            <w:szCs w:val="22"/>
          </w:rPr>
          <w:t>)</w:t>
        </w:r>
        <w:r w:rsidR="00DF36D9">
          <w:rPr>
            <w:sz w:val="22"/>
            <w:szCs w:val="22"/>
          </w:rPr>
          <w:t xml:space="preserve"> a Žiadosti o platbu (poskytnutie </w:t>
        </w:r>
        <w:proofErr w:type="spellStart"/>
        <w:r w:rsidR="00DF36D9">
          <w:rPr>
            <w:sz w:val="22"/>
            <w:szCs w:val="22"/>
          </w:rPr>
          <w:t>predfinancovani</w:t>
        </w:r>
        <w:r w:rsidR="0018671C">
          <w:rPr>
            <w:sz w:val="22"/>
            <w:szCs w:val="22"/>
          </w:rPr>
          <w:t>a</w:t>
        </w:r>
      </w:ins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:rsidR="008C4227" w:rsidRDefault="008C4227" w:rsidP="008C4227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  <w:pPrChange w:id="169" w:author="Autor">
          <w:pPr>
            <w:pStyle w:val="Odsekzoznamu2"/>
            <w:tabs>
              <w:tab w:val="num" w:pos="1353"/>
            </w:tabs>
            <w:spacing w:after="120" w:line="276" w:lineRule="auto"/>
            <w:jc w:val="both"/>
          </w:pPr>
        </w:pPrChange>
      </w:pPr>
    </w:p>
    <w:p w:rsidR="00A91910" w:rsidRPr="00A91910" w:rsidRDefault="00A91910" w:rsidP="00D72FF2">
      <w:pPr>
        <w:pStyle w:val="Odsekzoznamu2"/>
        <w:numPr>
          <w:ilvl w:val="0"/>
          <w:numId w:val="58"/>
        </w:numPr>
        <w:tabs>
          <w:tab w:val="num" w:pos="900"/>
          <w:tab w:val="num" w:pos="1353"/>
        </w:tabs>
        <w:spacing w:after="120" w:line="276" w:lineRule="auto"/>
        <w:jc w:val="both"/>
        <w:rPr>
          <w:del w:id="170" w:author="Autor"/>
          <w:sz w:val="22"/>
          <w:szCs w:val="22"/>
        </w:rPr>
      </w:pPr>
      <w:del w:id="171" w:author="Autor">
        <w:r w:rsidRPr="00A91910">
          <w:rPr>
            <w:sz w:val="22"/>
            <w:szCs w:val="22"/>
          </w:rPr>
          <w:delText>Poskytovateľ po uhradení Prijímateľovi maximálne 95 % NFP na Projekt systémom predfinancovania zabezpečí poskytnutie zostávajúcich minimálne 5 % NFP systémom refundácie na základe Žiadosti o platbu (s príznakom záverečná). Spolu s touto Žiadosťou o platbu predloží Prijímateľ aj účtovné doklady a výpis z účtu (resp. prehlásenie banky o úhrade) potvrdzujúci skutočnú úhradu výdavkov deklarovaných v Žiadosti o platbu, ako aj relevantnú podpornú dokumentáciu. Ak Prijímateľ pri Realizácii aktivít Projektu nedosiahne 95 % NFP, Projekt môže byť ukončený aj Žiadosťou o platbu (zúčtovanie predfinancovania). O tejto skutočnosti je Prijímateľ povinný bezodkladne informovať Poskytovateľa.</w:delText>
        </w:r>
      </w:del>
    </w:p>
    <w:p w:rsidR="00A91910" w:rsidRPr="00A91910" w:rsidRDefault="00A91910" w:rsidP="00D72FF2">
      <w:pPr>
        <w:pStyle w:val="Odsekzoznamu2"/>
        <w:tabs>
          <w:tab w:val="num" w:pos="1353"/>
        </w:tabs>
        <w:spacing w:after="120" w:line="276" w:lineRule="auto"/>
        <w:jc w:val="both"/>
        <w:rPr>
          <w:del w:id="172" w:author="Autor"/>
          <w:sz w:val="22"/>
          <w:szCs w:val="22"/>
        </w:rPr>
      </w:pPr>
    </w:p>
    <w:p w:rsidR="000D1AD5" w:rsidRDefault="00A91910" w:rsidP="00483C08">
      <w:pPr>
        <w:pStyle w:val="Odsekzoznamu"/>
        <w:rPr>
          <w:ins w:id="173" w:author="Autor"/>
          <w:sz w:val="22"/>
          <w:szCs w:val="22"/>
        </w:rPr>
      </w:pPr>
      <w:del w:id="174" w:author="Autor">
        <w:r w:rsidRPr="00A91910">
          <w:rPr>
            <w:sz w:val="22"/>
            <w:szCs w:val="22"/>
          </w:rPr>
          <w:delText xml:space="preserve">Ustanovenia odsekov 8 až 10 tohto článku VZP sa použijú rovnako aj na úpravu práv a povinností Zmluvných strán pri administrácií Žiadosti o platbu (s príznakom záverečná) podľa predchádzajúceho odseku tohto článku VZP. </w:delText>
        </w:r>
      </w:del>
      <w:proofErr w:type="spellStart"/>
      <w:ins w:id="175" w:author="Autor">
        <w:r w:rsidR="004E0031">
          <w:rPr>
            <w:sz w:val="22"/>
            <w:szCs w:val="22"/>
          </w:rPr>
          <w:t>Predfinancovanie</w:t>
        </w:r>
        <w:proofErr w:type="spellEnd"/>
        <w:r w:rsidR="004E0031">
          <w:rPr>
            <w:sz w:val="22"/>
            <w:szCs w:val="22"/>
          </w:rPr>
          <w:t xml:space="preserve"> sa poskytuje až do momentu dosiahnutia maximálne 100 % celkových oprávnených výdavkov na projekt. </w:t>
        </w:r>
        <w:r w:rsidR="00B60300" w:rsidRPr="004E0031">
          <w:rPr>
            <w:sz w:val="22"/>
            <w:szCs w:val="22"/>
          </w:rPr>
          <w:t xml:space="preserve">Posledná Žiadosť o platbu (zúčtovanie </w:t>
        </w:r>
        <w:proofErr w:type="spellStart"/>
        <w:r w:rsidR="00B60300" w:rsidRPr="004E0031">
          <w:rPr>
            <w:sz w:val="22"/>
            <w:szCs w:val="22"/>
          </w:rPr>
          <w:t>predfinancovania</w:t>
        </w:r>
        <w:proofErr w:type="spellEnd"/>
        <w:r w:rsidR="00B60300" w:rsidRPr="004E0031">
          <w:rPr>
            <w:sz w:val="22"/>
            <w:szCs w:val="22"/>
          </w:rPr>
          <w:t>) predložená v rámci Realizácie aktivít Projektu plní funkciu Žiadosti o platbu (s príznakom záverečná).</w:t>
        </w:r>
        <w:r w:rsidR="00B60300" w:rsidRPr="00211C45">
          <w:rPr>
            <w:sz w:val="22"/>
            <w:szCs w:val="22"/>
          </w:rPr>
          <w:t xml:space="preserve"> </w:t>
        </w:r>
      </w:ins>
    </w:p>
    <w:p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ins w:id="176" w:author="Autor"/>
          <w:sz w:val="22"/>
          <w:szCs w:val="22"/>
        </w:rPr>
      </w:pPr>
      <w:ins w:id="177" w:author="Autor">
        <w:r w:rsidRPr="008D1F03">
          <w:rPr>
            <w:sz w:val="22"/>
            <w:szCs w:val="22"/>
          </w:rPr>
          <w:t xml:space="preserve">Ak Žiadosť o platbu (poskytnutie </w:t>
        </w:r>
        <w:proofErr w:type="spellStart"/>
        <w:r w:rsidRPr="008D1F03">
          <w:rPr>
            <w:sz w:val="22"/>
            <w:szCs w:val="22"/>
          </w:rPr>
          <w:t>predfinancovania</w:t>
        </w:r>
        <w:proofErr w:type="spellEnd"/>
        <w:r w:rsidRPr="008D1F03">
          <w:rPr>
            <w:sz w:val="22"/>
            <w:szCs w:val="22"/>
          </w:rPr>
          <w:t xml:space="preserve">) obsahuje výdavky, ktoré sú predmetom </w:t>
        </w:r>
        <w:r w:rsidR="008D1F03" w:rsidRPr="008D1F03">
          <w:rPr>
            <w:sz w:val="22"/>
            <w:szCs w:val="22"/>
          </w:rPr>
          <w:t>P</w:t>
        </w:r>
        <w:r w:rsidRPr="008D1F03">
          <w:rPr>
            <w:sz w:val="22"/>
            <w:szCs w:val="22"/>
          </w:rPr>
          <w:t xml:space="preserve">rebiehajúceho skúmania, </w:t>
        </w:r>
        <w:r w:rsidR="008D1F03" w:rsidRPr="008D1F03">
          <w:rPr>
            <w:sz w:val="22"/>
            <w:szCs w:val="22"/>
          </w:rPr>
          <w:t>Poskytovateľ môže</w:t>
        </w:r>
        <w:r w:rsidRPr="008D1F03">
          <w:rPr>
            <w:sz w:val="22"/>
            <w:szCs w:val="22"/>
          </w:rPr>
          <w:t xml:space="preserve"> pozastav</w:t>
        </w:r>
        <w:r w:rsidR="008D1F03" w:rsidRPr="008D1F03">
          <w:rPr>
            <w:sz w:val="22"/>
            <w:szCs w:val="22"/>
          </w:rPr>
          <w:t>iť</w:t>
        </w:r>
        <w:r w:rsidRPr="008D1F03">
          <w:rPr>
            <w:sz w:val="22"/>
            <w:szCs w:val="22"/>
          </w:rPr>
          <w:t xml:space="preserve"> schvaľovanie </w:t>
        </w:r>
        <w:r w:rsidR="00044FBC">
          <w:rPr>
            <w:sz w:val="22"/>
            <w:szCs w:val="22"/>
          </w:rPr>
          <w:t>dotknutých</w:t>
        </w:r>
        <w:r w:rsidR="006E5C32">
          <w:rPr>
            <w:sz w:val="22"/>
            <w:szCs w:val="22"/>
          </w:rPr>
          <w:t xml:space="preserve"> </w:t>
        </w:r>
        <w:r w:rsidRPr="008D1F03">
          <w:rPr>
            <w:sz w:val="22"/>
            <w:szCs w:val="22"/>
          </w:rPr>
          <w:t xml:space="preserve">výdavkov </w:t>
        </w:r>
        <w:r w:rsidR="008D1F03">
          <w:rPr>
            <w:sz w:val="22"/>
            <w:szCs w:val="22"/>
          </w:rPr>
          <w:t xml:space="preserve">až </w:t>
        </w:r>
        <w:r w:rsidRPr="008D1F03">
          <w:rPr>
            <w:sz w:val="22"/>
            <w:szCs w:val="22"/>
          </w:rPr>
          <w:t>do času ukončenia skúmania</w:t>
        </w:r>
        <w:r w:rsidR="008D1F03">
          <w:rPr>
            <w:sz w:val="22"/>
            <w:szCs w:val="22"/>
          </w:rPr>
          <w:t xml:space="preserve">. Ak sú výdavky, ktorých sa týka Prebiehajúce skúmanie </w:t>
        </w:r>
        <w:r w:rsidR="008D1F03">
          <w:rPr>
            <w:sz w:val="22"/>
            <w:szCs w:val="22"/>
          </w:rPr>
          <w:lastRenderedPageBreak/>
          <w:t xml:space="preserve">zahrnuté do Žiadosti o platbu (zúčtovanie </w:t>
        </w:r>
        <w:proofErr w:type="spellStart"/>
        <w:r w:rsidR="008D1F03">
          <w:rPr>
            <w:sz w:val="22"/>
            <w:szCs w:val="22"/>
          </w:rPr>
          <w:t>predfinancovania</w:t>
        </w:r>
        <w:proofErr w:type="spellEnd"/>
        <w:r w:rsidR="008D1F03">
          <w:rPr>
            <w:sz w:val="22"/>
            <w:szCs w:val="22"/>
          </w:rPr>
          <w:t>)</w:t>
        </w:r>
        <w:r w:rsidR="009C2F7D">
          <w:rPr>
            <w:sz w:val="22"/>
            <w:szCs w:val="22"/>
          </w:rPr>
          <w:t xml:space="preserve">, Poskytovateľ pozastaví schvaľovanie celej takejto Žiadosti o platbu (a to aj za výdavky, ktorých sa Prebiehajúce skúmanie netýka), a to až do času ukončenia skúmania.  </w:t>
        </w:r>
      </w:ins>
    </w:p>
    <w:p w:rsidR="008C4227" w:rsidRDefault="008C4227" w:rsidP="008C4227">
      <w:pPr>
        <w:pStyle w:val="Odsekzoznamu"/>
        <w:rPr>
          <w:sz w:val="22"/>
          <w:szCs w:val="22"/>
        </w:rPr>
        <w:pPrChange w:id="178" w:author="Autor">
          <w:pPr>
            <w:pStyle w:val="Odsekzoznamu2"/>
            <w:numPr>
              <w:numId w:val="58"/>
            </w:numPr>
            <w:tabs>
              <w:tab w:val="num" w:pos="900"/>
              <w:tab w:val="num" w:pos="1353"/>
            </w:tabs>
            <w:spacing w:before="240" w:after="120" w:line="276" w:lineRule="auto"/>
            <w:ind w:hanging="360"/>
            <w:jc w:val="both"/>
          </w:pPr>
        </w:pPrChange>
      </w:pPr>
    </w:p>
    <w:p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:rsidR="008C4227" w:rsidRDefault="00A91910" w:rsidP="008C4227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  <w:pPrChange w:id="179" w:author="Autor">
          <w:pPr>
            <w:pStyle w:val="Odsekzoznamu2"/>
            <w:numPr>
              <w:numId w:val="59"/>
            </w:numPr>
            <w:spacing w:before="240"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ins w:id="180" w:author="Autor">
        <w:r w:rsidR="00E35C30">
          <w:rPr>
            <w:sz w:val="22"/>
            <w:szCs w:val="22"/>
          </w:rPr>
          <w:t>Podrobnosti a detailné postupy realizácie platieb systémom zálohových platieb sú upravené v</w:t>
        </w:r>
        <w:r w:rsidR="001C6578">
          <w:rPr>
            <w:sz w:val="22"/>
            <w:szCs w:val="22"/>
          </w:rPr>
          <w:t xml:space="preserve"> príslušnej</w:t>
        </w:r>
        <w:r w:rsidR="00E35C30">
          <w:rPr>
            <w:sz w:val="22"/>
            <w:szCs w:val="22"/>
          </w:rPr>
          <w:t xml:space="preserve"> kapitole Systému finančného riadenia, ktorý sa Zmluvné strany zaväzujú dodržiavať.</w:t>
        </w:r>
      </w:ins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181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182" w:author="Autor">
          <w:pPr>
            <w:pStyle w:val="Odsekzoznamu2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ins w:id="183" w:author="Autor">
        <w:r w:rsidR="00A56561" w:rsidRPr="004E0031">
          <w:rPr>
            <w:sz w:val="22"/>
            <w:szCs w:val="22"/>
          </w:rPr>
          <w:t xml:space="preserve"> a nadobudnutí účinnosti </w:t>
        </w:r>
        <w:r w:rsidR="00671E9C" w:rsidRPr="004E0031">
          <w:rPr>
            <w:sz w:val="22"/>
            <w:szCs w:val="22"/>
          </w:rPr>
          <w:t>Z</w:t>
        </w:r>
        <w:r w:rsidR="00A56561" w:rsidRPr="004E0031">
          <w:rPr>
            <w:sz w:val="22"/>
            <w:szCs w:val="22"/>
          </w:rPr>
          <w:t>mluvy</w:t>
        </w:r>
        <w:r w:rsidR="00671E9C" w:rsidRPr="004E0031">
          <w:rPr>
            <w:sz w:val="22"/>
            <w:szCs w:val="22"/>
          </w:rPr>
          <w:t xml:space="preserve"> o poskytnutí NFP</w:t>
        </w:r>
        <w:r w:rsidR="00A56561" w:rsidRPr="004E0031">
          <w:rPr>
            <w:sz w:val="22"/>
            <w:szCs w:val="22"/>
          </w:rPr>
          <w:t>,</w:t>
        </w:r>
      </w:ins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184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184"/>
      <w:r w:rsidRPr="00A91910">
        <w:rPr>
          <w:sz w:val="22"/>
          <w:szCs w:val="22"/>
        </w:rPr>
        <w:t xml:space="preserve">. 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185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186" w:author="Autor">
          <w:pPr>
            <w:pStyle w:val="Odsekzoznamu2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del w:id="187" w:author="Autor">
        <w:r w:rsidRPr="00A91910">
          <w:rPr>
            <w:sz w:val="22"/>
            <w:szCs w:val="22"/>
          </w:rPr>
          <w:delText>Výška</w:delText>
        </w:r>
      </w:del>
      <w:ins w:id="188" w:author="Autor">
        <w:r w:rsidR="00A56561">
          <w:rPr>
            <w:sz w:val="22"/>
            <w:szCs w:val="22"/>
          </w:rPr>
          <w:t>Pravidlá pre výpočet</w:t>
        </w:r>
      </w:ins>
      <w:r w:rsidR="00A56561" w:rsidRPr="00802C1A">
        <w:rPr>
          <w:sz w:val="22"/>
          <w:szCs w:val="22"/>
        </w:rPr>
        <w:t xml:space="preserve"> maximálnej </w:t>
      </w:r>
      <w:ins w:id="189" w:author="Autor">
        <w:r w:rsidR="00A56561">
          <w:rPr>
            <w:sz w:val="22"/>
            <w:szCs w:val="22"/>
          </w:rPr>
          <w:t xml:space="preserve">výšky </w:t>
        </w:r>
      </w:ins>
      <w:r w:rsidR="00A56561" w:rsidRPr="00802C1A">
        <w:rPr>
          <w:sz w:val="22"/>
          <w:szCs w:val="22"/>
        </w:rPr>
        <w:t xml:space="preserve">zálohovej platby </w:t>
      </w:r>
      <w:del w:id="190" w:author="Autor">
        <w:r w:rsidRPr="00A91910">
          <w:rPr>
            <w:sz w:val="22"/>
            <w:szCs w:val="22"/>
          </w:rPr>
          <w:delText>sa vypočíta nasledovne:</w:delText>
        </w:r>
      </w:del>
      <w:ins w:id="191" w:author="Autor">
        <w:r w:rsidR="00A56561">
          <w:rPr>
            <w:sz w:val="22"/>
            <w:szCs w:val="22"/>
          </w:rPr>
          <w:t>a pravidlá poskytnutia nasledujúcej zálohovej platby sú uvedené v</w:t>
        </w:r>
        <w:r w:rsidR="001C6578">
          <w:rPr>
            <w:sz w:val="22"/>
            <w:szCs w:val="22"/>
          </w:rPr>
          <w:t xml:space="preserve"> príslušnej</w:t>
        </w:r>
        <w:r w:rsidR="00E35C30">
          <w:rPr>
            <w:sz w:val="22"/>
            <w:szCs w:val="22"/>
          </w:rPr>
          <w:t> kapitole</w:t>
        </w:r>
        <w:r w:rsidR="00A56561">
          <w:rPr>
            <w:sz w:val="22"/>
            <w:szCs w:val="22"/>
          </w:rPr>
          <w:t xml:space="preserve"> S</w:t>
        </w:r>
        <w:r w:rsidR="00E35C30">
          <w:rPr>
            <w:sz w:val="22"/>
            <w:szCs w:val="22"/>
          </w:rPr>
          <w:t>ystému finančného riadenia.</w:t>
        </w:r>
      </w:ins>
    </w:p>
    <w:tbl>
      <w:tblPr>
        <w:tblpPr w:leftFromText="141" w:rightFromText="141" w:vertAnchor="text" w:horzAnchor="margin" w:tblpXSpec="right" w:tblpY="148"/>
        <w:tblW w:w="8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0"/>
        <w:gridCol w:w="567"/>
        <w:gridCol w:w="937"/>
        <w:gridCol w:w="470"/>
        <w:gridCol w:w="2964"/>
        <w:gridCol w:w="376"/>
        <w:gridCol w:w="640"/>
      </w:tblGrid>
      <w:tr w:rsidR="00A91910" w:rsidRPr="00841663" w:rsidTr="00A91910">
        <w:trPr>
          <w:trHeight w:val="279"/>
          <w:del w:id="192" w:author="Autor"/>
        </w:trPr>
        <w:tc>
          <w:tcPr>
            <w:tcW w:w="24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93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94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maximálna výška poskytnutej zálohovej platby</w:delText>
              </w:r>
            </w:del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95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96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=</w:delText>
              </w:r>
            </w:del>
          </w:p>
        </w:tc>
        <w:tc>
          <w:tcPr>
            <w:tcW w:w="93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97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98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0,4</w:delText>
              </w:r>
            </w:del>
          </w:p>
        </w:tc>
        <w:tc>
          <w:tcPr>
            <w:tcW w:w="47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99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200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x</w:delText>
              </w:r>
            </w:del>
          </w:p>
        </w:tc>
        <w:tc>
          <w:tcPr>
            <w:tcW w:w="2964" w:type="dxa"/>
            <w:tcBorders>
              <w:top w:val="nil"/>
              <w:left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1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202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celková suma NFP</w:delText>
              </w:r>
            </w:del>
          </w:p>
        </w:tc>
        <w:tc>
          <w:tcPr>
            <w:tcW w:w="3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3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204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x</w:delText>
              </w:r>
            </w:del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5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206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12</w:delText>
              </w:r>
            </w:del>
          </w:p>
        </w:tc>
      </w:tr>
      <w:tr w:rsidR="00A91910" w:rsidRPr="00841663" w:rsidTr="00A91910">
        <w:trPr>
          <w:trHeight w:val="305"/>
          <w:del w:id="207" w:author="Autor"/>
        </w:trPr>
        <w:tc>
          <w:tcPr>
            <w:tcW w:w="24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8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9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10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11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964" w:type="dxa"/>
            <w:tcBorders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12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213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celkový počet mesiacov realizácie</w:delText>
              </w:r>
            </w:del>
          </w:p>
        </w:tc>
        <w:tc>
          <w:tcPr>
            <w:tcW w:w="3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14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15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</w:tbl>
    <w:p w:rsidR="00A56561" w:rsidRDefault="00A91910" w:rsidP="0092418C">
      <w:pPr>
        <w:pStyle w:val="Odsekzoznamu1"/>
        <w:spacing w:after="120" w:line="276" w:lineRule="auto"/>
        <w:ind w:left="0"/>
        <w:jc w:val="both"/>
        <w:rPr>
          <w:ins w:id="216" w:author="Autor"/>
          <w:sz w:val="20"/>
          <w:szCs w:val="20"/>
        </w:rPr>
      </w:pPr>
      <w:del w:id="217" w:author="Autor">
        <w:r w:rsidRPr="00841663">
          <w:rPr>
            <w:sz w:val="20"/>
            <w:szCs w:val="20"/>
          </w:rPr>
          <w:delText>ímat</w:delText>
        </w:r>
        <w:r w:rsidRPr="00A91910">
          <w:rPr>
            <w:sz w:val="22"/>
            <w:szCs w:val="22"/>
          </w:rPr>
          <w:delText xml:space="preserve"> </w:delText>
        </w:r>
      </w:del>
    </w:p>
    <w:p w:rsidR="008C4227" w:rsidRDefault="006E1526" w:rsidP="008C4227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18" w:author="Autor">
          <w:pPr>
            <w:pStyle w:val="Odsekzoznamu2"/>
            <w:spacing w:after="120" w:line="276" w:lineRule="auto"/>
            <w:jc w:val="both"/>
          </w:pPr>
        </w:pPrChange>
      </w:pPr>
      <w:ins w:id="219" w:author="Autor">
        <w:r>
          <w:rPr>
            <w:sz w:val="22"/>
            <w:szCs w:val="22"/>
          </w:rPr>
          <w:t xml:space="preserve">Po poskytnutí zálohovej platby je </w:t>
        </w:r>
      </w:ins>
      <w:r w:rsidR="00A91910" w:rsidRPr="00A91910">
        <w:rPr>
          <w:sz w:val="22"/>
          <w:szCs w:val="22"/>
        </w:rPr>
        <w:t xml:space="preserve">Prijímateľ </w:t>
      </w:r>
      <w:del w:id="220" w:author="Autor">
        <w:r w:rsidR="00A91910" w:rsidRPr="00A91910">
          <w:rPr>
            <w:sz w:val="22"/>
            <w:szCs w:val="22"/>
          </w:rPr>
          <w:delText xml:space="preserve">je </w:delText>
        </w:r>
      </w:del>
      <w:r w:rsidR="00A91910" w:rsidRPr="00A91910">
        <w:rPr>
          <w:sz w:val="22"/>
          <w:szCs w:val="22"/>
        </w:rPr>
        <w:t xml:space="preserve">povinný každú </w:t>
      </w:r>
      <w:ins w:id="221" w:author="Autor">
        <w:r>
          <w:rPr>
            <w:sz w:val="22"/>
            <w:szCs w:val="22"/>
          </w:rPr>
          <w:t xml:space="preserve">jednu </w:t>
        </w:r>
      </w:ins>
      <w:r w:rsidR="00A91910" w:rsidRPr="00A91910">
        <w:rPr>
          <w:sz w:val="22"/>
          <w:szCs w:val="22"/>
        </w:rPr>
        <w:t xml:space="preserve">poskytnutú zálohovú platbu priebežne zúčtovávať </w:t>
      </w:r>
      <w:del w:id="222" w:author="Autor">
        <w:r w:rsidR="00A91910" w:rsidRPr="00A91910">
          <w:rPr>
            <w:sz w:val="22"/>
            <w:szCs w:val="22"/>
          </w:rPr>
          <w:delText>na formulári Žiadosti o platbu (zúčtovanie zálohovej platby). Najneskôr</w:delText>
        </w:r>
      </w:del>
      <w:ins w:id="223" w:author="Autor">
        <w:r w:rsidR="00907D45">
          <w:rPr>
            <w:sz w:val="22"/>
            <w:szCs w:val="22"/>
          </w:rPr>
          <w:t>, pričom n</w:t>
        </w:r>
        <w:r w:rsidR="00A91910" w:rsidRPr="00A91910">
          <w:rPr>
            <w:sz w:val="22"/>
            <w:szCs w:val="22"/>
          </w:rPr>
          <w:t>ajneskôr</w:t>
        </w:r>
      </w:ins>
      <w:r w:rsidR="00A91910" w:rsidRPr="00A91910">
        <w:rPr>
          <w:sz w:val="22"/>
          <w:szCs w:val="22"/>
        </w:rPr>
        <w:t xml:space="preserve">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</w:t>
      </w:r>
      <w:ins w:id="224" w:author="Autor">
        <w:r w:rsidR="00B90244">
          <w:rPr>
            <w:sz w:val="22"/>
            <w:szCs w:val="22"/>
          </w:rPr>
          <w:t>sumy</w:t>
        </w:r>
        <w:r w:rsidR="00A91910" w:rsidRPr="00A91910">
          <w:rPr>
            <w:sz w:val="22"/>
            <w:szCs w:val="22"/>
          </w:rPr>
          <w:t xml:space="preserve"> </w:t>
        </w:r>
      </w:ins>
      <w:r w:rsidR="00A91910" w:rsidRPr="00A91910">
        <w:rPr>
          <w:sz w:val="22"/>
          <w:szCs w:val="22"/>
        </w:rPr>
        <w:t>každej</w:t>
      </w:r>
      <w:ins w:id="225" w:author="Autor">
        <w:r w:rsidR="00B90244">
          <w:rPr>
            <w:sz w:val="22"/>
            <w:szCs w:val="22"/>
          </w:rPr>
          <w:t xml:space="preserve"> jednej</w:t>
        </w:r>
      </w:ins>
      <w:r w:rsidR="00A91910" w:rsidRPr="00A91910">
        <w:rPr>
          <w:sz w:val="22"/>
          <w:szCs w:val="22"/>
        </w:rPr>
        <w:t xml:space="preserve"> poskytnutej zálohovej platby. 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226" w:author="Autor">
          <w:pPr>
            <w:pStyle w:val="Odsekzoznamu2"/>
            <w:spacing w:after="120" w:line="276" w:lineRule="auto"/>
            <w:jc w:val="both"/>
          </w:pPr>
        </w:pPrChange>
      </w:pPr>
    </w:p>
    <w:p w:rsidR="00A91910" w:rsidRPr="00A91910" w:rsidRDefault="00CF2EE6" w:rsidP="00D72FF2">
      <w:pPr>
        <w:pStyle w:val="Odsekzoznamu2"/>
        <w:numPr>
          <w:ilvl w:val="0"/>
          <w:numId w:val="59"/>
        </w:numPr>
        <w:spacing w:after="120" w:line="276" w:lineRule="auto"/>
        <w:jc w:val="both"/>
        <w:rPr>
          <w:del w:id="227" w:author="Autor"/>
          <w:sz w:val="22"/>
          <w:szCs w:val="22"/>
        </w:rPr>
      </w:pPr>
      <w:ins w:id="228" w:author="Autor">
        <w:r>
          <w:rPr>
            <w:sz w:val="22"/>
            <w:szCs w:val="22"/>
          </w:rPr>
          <w:t xml:space="preserve">V rámci formulára Žiadosti o platbu </w:t>
        </w:r>
        <w:r w:rsidR="009216CE">
          <w:rPr>
            <w:sz w:val="22"/>
            <w:szCs w:val="22"/>
          </w:rPr>
          <w:t xml:space="preserve">(zúčtovanie zálohovej platby) </w:t>
        </w:r>
        <w:r>
          <w:rPr>
            <w:sz w:val="22"/>
            <w:szCs w:val="22"/>
          </w:rPr>
          <w:t>Prijímateľ uvedie deklarované výda</w:t>
        </w:r>
        <w:r w:rsidR="003B1B29">
          <w:rPr>
            <w:sz w:val="22"/>
            <w:szCs w:val="22"/>
          </w:rPr>
          <w:t>v</w:t>
        </w:r>
        <w:r>
          <w:rPr>
            <w:sz w:val="22"/>
            <w:szCs w:val="22"/>
          </w:rPr>
          <w:t>ky podľa skupiny výdavkov v</w:t>
        </w:r>
        <w:r w:rsidR="0018671C">
          <w:rPr>
            <w:sz w:val="22"/>
            <w:szCs w:val="22"/>
          </w:rPr>
          <w:t> </w:t>
        </w:r>
        <w:r>
          <w:rPr>
            <w:sz w:val="22"/>
            <w:szCs w:val="22"/>
          </w:rPr>
          <w:t xml:space="preserve">zmysle </w:t>
        </w:r>
        <w:r w:rsidR="0018671C">
          <w:rPr>
            <w:sz w:val="22"/>
            <w:szCs w:val="22"/>
          </w:rPr>
          <w:t>Zmluvy o poskytnutí NFP</w:t>
        </w:r>
        <w:r>
          <w:rPr>
            <w:sz w:val="22"/>
            <w:szCs w:val="22"/>
          </w:rPr>
          <w:t xml:space="preserve">. </w:t>
        </w:r>
      </w:ins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 xml:space="preserve">predkladá Prijímateľ aj účtovné doklady </w:t>
      </w:r>
      <w:del w:id="229" w:author="Autor">
        <w:r w:rsidR="00A91910" w:rsidRPr="00A91910">
          <w:rPr>
            <w:sz w:val="22"/>
            <w:szCs w:val="22"/>
          </w:rPr>
          <w:delText xml:space="preserve">a výpis z účtu </w:delText>
        </w:r>
        <w:r w:rsidR="002807F3">
          <w:rPr>
            <w:sz w:val="22"/>
            <w:szCs w:val="22"/>
          </w:rPr>
          <w:delText xml:space="preserve">(resp. prehlásenie banky o úhrade) </w:delText>
        </w:r>
        <w:r w:rsidR="00A91910" w:rsidRPr="00A91910">
          <w:rPr>
            <w:sz w:val="22"/>
            <w:szCs w:val="22"/>
          </w:rPr>
          <w:delText>preukazujúci</w:delText>
        </w:r>
      </w:del>
      <w:ins w:id="230" w:author="Autor">
        <w:r w:rsidR="00A91910" w:rsidRPr="00A91910">
          <w:rPr>
            <w:sz w:val="22"/>
            <w:szCs w:val="22"/>
          </w:rPr>
          <w:t>preukazujúc</w:t>
        </w:r>
        <w:r w:rsidR="00F73453">
          <w:rPr>
            <w:sz w:val="22"/>
            <w:szCs w:val="22"/>
          </w:rPr>
          <w:t>e</w:t>
        </w:r>
      </w:ins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del w:id="231" w:author="Autor">
        <w:r w:rsidR="00A91910" w:rsidRPr="00A91910">
          <w:rPr>
            <w:sz w:val="22"/>
            <w:szCs w:val="22"/>
          </w:rPr>
          <w:delText>.</w:delText>
        </w:r>
      </w:del>
    </w:p>
    <w:p w:rsidR="00A91910" w:rsidRPr="00A91910" w:rsidRDefault="00A91910" w:rsidP="00D72FF2">
      <w:pPr>
        <w:pStyle w:val="Odsekzoznamu2"/>
        <w:spacing w:after="120" w:line="276" w:lineRule="auto"/>
        <w:jc w:val="both"/>
        <w:rPr>
          <w:del w:id="232" w:author="Autor"/>
          <w:sz w:val="22"/>
          <w:szCs w:val="22"/>
        </w:rPr>
      </w:pPr>
    </w:p>
    <w:p w:rsidR="00A91910" w:rsidRPr="00A91910" w:rsidRDefault="00A91910" w:rsidP="00D72FF2">
      <w:pPr>
        <w:pStyle w:val="Odsekzoznamu2"/>
        <w:numPr>
          <w:ilvl w:val="0"/>
          <w:numId w:val="59"/>
        </w:numPr>
        <w:spacing w:after="120" w:line="276" w:lineRule="auto"/>
        <w:jc w:val="both"/>
        <w:rPr>
          <w:del w:id="233" w:author="Autor"/>
          <w:sz w:val="22"/>
          <w:szCs w:val="22"/>
        </w:rPr>
      </w:pPr>
      <w:del w:id="234" w:author="Autor">
        <w:r w:rsidRPr="00A91910">
          <w:rPr>
            <w:sz w:val="22"/>
            <w:szCs w:val="22"/>
          </w:rPr>
          <w:delText>Za splnenie povinnosti Prijímateľa zúčtovať 100 % do 9 mesiacov poskytnutej zálohovej platby sa považuje:</w:delText>
        </w:r>
      </w:del>
    </w:p>
    <w:p w:rsidR="008C4227" w:rsidRDefault="00A91910" w:rsidP="008C4227">
      <w:pPr>
        <w:pStyle w:val="Odsekzoznamu1"/>
        <w:numPr>
          <w:ilvl w:val="0"/>
          <w:numId w:val="59"/>
        </w:numPr>
        <w:spacing w:after="120" w:line="276" w:lineRule="auto"/>
        <w:jc w:val="both"/>
        <w:pPrChange w:id="235" w:author="Autor">
          <w:pPr>
            <w:numPr>
              <w:ilvl w:val="2"/>
              <w:numId w:val="55"/>
            </w:numPr>
            <w:tabs>
              <w:tab w:val="num" w:pos="1320"/>
              <w:tab w:val="num" w:pos="3780"/>
            </w:tabs>
            <w:autoSpaceDE w:val="0"/>
            <w:autoSpaceDN w:val="0"/>
            <w:adjustRightInd w:val="0"/>
            <w:spacing w:after="120"/>
            <w:ind w:left="3780" w:hanging="360"/>
            <w:jc w:val="both"/>
          </w:pPr>
        </w:pPrChange>
      </w:pPr>
      <w:del w:id="236" w:author="Autor">
        <w:r w:rsidRPr="00A91910">
          <w:delText xml:space="preserve">odoslanie Žiadosti o platbu (zúčtovanie zálohovej platby) Prijímateľom cez verejnú časť </w:delText>
        </w:r>
        <w:r w:rsidR="00193AC2" w:rsidRPr="00A91910">
          <w:delText>ITMS2014+</w:delText>
        </w:r>
        <w:r w:rsidRPr="00A91910">
          <w:delText xml:space="preserve">Poskytovateľovi najneskôr v posledný deň príslušného  obdobia 9 mesiacov a súčasne odoslanie písomnej verzie Žiadosti o platbu (zúčtovanie zálohovej platby) Poskytovateľovi alebo osobné doručenie písomnej Žiadosti o platbu (zúčtovanie zálohovej platby) Poskytovateľovi, a to najneskôr do 3 dní odo dňa odoslania Žiadosti o platbu (zúčtovanie zálohovej platby) cez verejnú časť </w:delText>
        </w:r>
        <w:r w:rsidRPr="00A91910">
          <w:lastRenderedPageBreak/>
          <w:delText>ITMS</w:delText>
        </w:r>
        <w:r w:rsidR="00193AC2" w:rsidRPr="00A91910">
          <w:delText>2014+</w:delText>
        </w:r>
        <w:r w:rsidRPr="00A91910">
          <w:delText xml:space="preserve">. V prípade neodoslania, resp. osobného nedoručenia písomnej verzie Žiadosti o platbu (zúčtovanie zálohovej platby) zo strany Prijímateľa najneskôr do 3 dní odo dňa odoslania Žiadosti o platbu (zúčtovanie zálohovej platby) cez verejnú časť </w:delText>
        </w:r>
        <w:r w:rsidR="00193AC2" w:rsidRPr="00A91910">
          <w:delText>ITMS2014+</w:delText>
        </w:r>
        <w:r w:rsidRPr="00A91910">
          <w:delText xml:space="preserve">, je </w:delText>
        </w:r>
      </w:del>
      <w:ins w:id="237" w:author="Autor">
        <w:r w:rsidR="009803B7">
          <w:rPr>
            <w:sz w:val="22"/>
            <w:szCs w:val="22"/>
          </w:rPr>
          <w:t>, ktorej minimálny rozsah stanovuje Systém riadenia EŠIF a </w:t>
        </w:r>
      </w:ins>
      <w:r w:rsidR="00124888" w:rsidRPr="00124888">
        <w:rPr>
          <w:sz w:val="22"/>
          <w:rPrChange w:id="238" w:author="Autor">
            <w:rPr/>
          </w:rPrChange>
        </w:rPr>
        <w:t>Poskytovateľ</w:t>
      </w:r>
      <w:del w:id="239" w:author="Autor">
        <w:r w:rsidRPr="00A91910">
          <w:delText xml:space="preserve"> oprávnený predmetnú Žiadosť o platbu (zúčtovanie zálohovej platby) zamietnuť</w:delText>
        </w:r>
      </w:del>
      <w:r w:rsidR="00124888" w:rsidRPr="00124888">
        <w:rPr>
          <w:sz w:val="22"/>
          <w:rPrChange w:id="240" w:author="Autor">
            <w:rPr/>
          </w:rPrChange>
        </w:rPr>
        <w:t>.</w:t>
      </w:r>
    </w:p>
    <w:p w:rsidR="008C4227" w:rsidRDefault="00A91910" w:rsidP="008C4227">
      <w:pPr>
        <w:pStyle w:val="Odsekzoznamu1"/>
        <w:spacing w:after="120" w:line="276" w:lineRule="auto"/>
        <w:jc w:val="both"/>
        <w:pPrChange w:id="241" w:author="Autor">
          <w:pPr>
            <w:numPr>
              <w:ilvl w:val="2"/>
              <w:numId w:val="55"/>
            </w:numPr>
            <w:tabs>
              <w:tab w:val="num" w:pos="1320"/>
              <w:tab w:val="num" w:pos="3780"/>
            </w:tabs>
            <w:autoSpaceDE w:val="0"/>
            <w:autoSpaceDN w:val="0"/>
            <w:adjustRightInd w:val="0"/>
            <w:spacing w:after="120"/>
            <w:ind w:left="1276" w:hanging="357"/>
            <w:jc w:val="both"/>
          </w:pPr>
        </w:pPrChange>
      </w:pPr>
      <w:del w:id="242" w:author="Autor">
        <w:r w:rsidRPr="00A91910">
          <w:delText>vrátenie Poskytovateľovi celej sumy poskytnutej zálohovej platby, resp. nezúčtovaného rozdielu do výšky 100 % z poskytnutej zálohovej platby.</w:delText>
        </w:r>
      </w:del>
    </w:p>
    <w:p w:rsidR="008C4227" w:rsidRDefault="00A91910" w:rsidP="008C4227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43" w:author="Autor">
          <w:pPr>
            <w:pStyle w:val="Odsekzoznamu2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ins w:id="244" w:author="Autor">
        <w:r w:rsidR="003B6A45">
          <w:rPr>
            <w:sz w:val="22"/>
            <w:szCs w:val="22"/>
          </w:rPr>
          <w:t xml:space="preserve">sumy </w:t>
        </w:r>
        <w:r w:rsidR="00E34019">
          <w:rPr>
            <w:sz w:val="22"/>
            <w:szCs w:val="22"/>
          </w:rPr>
          <w:t xml:space="preserve">každej jednej </w:t>
        </w:r>
      </w:ins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</w:t>
      </w:r>
      <w:ins w:id="245" w:author="Autor">
        <w:r w:rsidR="00E34019">
          <w:rPr>
            <w:sz w:val="22"/>
            <w:szCs w:val="22"/>
          </w:rPr>
          <w:t xml:space="preserve">v lehote 9 mesiacov odo dňa pripísania finančných prostriedkov na účte Prijímateľa </w:t>
        </w:r>
      </w:ins>
      <w:r w:rsidRPr="00A91910">
        <w:rPr>
          <w:sz w:val="22"/>
          <w:szCs w:val="22"/>
        </w:rPr>
        <w:t>sa vzťahuje osobitne ku každej</w:t>
      </w:r>
      <w:ins w:id="246" w:author="Autor">
        <w:r w:rsidRPr="00A91910">
          <w:rPr>
            <w:sz w:val="22"/>
            <w:szCs w:val="22"/>
          </w:rPr>
          <w:t xml:space="preserve"> </w:t>
        </w:r>
        <w:r w:rsidR="003B6A45">
          <w:rPr>
            <w:sz w:val="22"/>
            <w:szCs w:val="22"/>
          </w:rPr>
          <w:t>jednej</w:t>
        </w:r>
      </w:ins>
      <w:r w:rsidR="003B6A45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:rsidR="008C4227" w:rsidRDefault="008C4227" w:rsidP="008C4227">
      <w:pPr>
        <w:pStyle w:val="Odsekzoznamu1"/>
        <w:spacing w:line="276" w:lineRule="auto"/>
        <w:rPr>
          <w:sz w:val="22"/>
          <w:szCs w:val="22"/>
        </w:rPr>
        <w:pPrChange w:id="247" w:author="Autor">
          <w:pPr>
            <w:pStyle w:val="Odsekzoznamu2"/>
            <w:spacing w:line="276" w:lineRule="auto"/>
          </w:pPr>
        </w:pPrChange>
      </w:pPr>
    </w:p>
    <w:p w:rsidR="008C4227" w:rsidRDefault="00A91910" w:rsidP="008C4227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48" w:author="Autor">
          <w:pPr>
            <w:pStyle w:val="Odsekzoznamu2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:rsidR="008C4227" w:rsidRDefault="008C4227" w:rsidP="008C4227">
      <w:pPr>
        <w:pStyle w:val="Odsekzoznamu1"/>
        <w:spacing w:line="276" w:lineRule="auto"/>
        <w:rPr>
          <w:sz w:val="22"/>
          <w:szCs w:val="22"/>
        </w:rPr>
        <w:pPrChange w:id="249" w:author="Autor">
          <w:pPr>
            <w:pStyle w:val="Odsekzoznamu2"/>
            <w:spacing w:line="276" w:lineRule="auto"/>
          </w:pPr>
        </w:pPrChange>
      </w:pPr>
    </w:p>
    <w:p w:rsidR="008C4227" w:rsidRDefault="00A91910" w:rsidP="008C4227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  <w:pPrChange w:id="250" w:author="Autor">
          <w:pPr>
            <w:pStyle w:val="Odsekzoznamu2"/>
            <w:numPr>
              <w:numId w:val="59"/>
            </w:numPr>
            <w:spacing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ins w:id="251" w:author="Autor">
        <w:r w:rsidR="007B6D4E">
          <w:rPr>
            <w:sz w:val="22"/>
            <w:szCs w:val="22"/>
          </w:rPr>
          <w:t>.</w:t>
        </w:r>
      </w:ins>
    </w:p>
    <w:p w:rsidR="008C4227" w:rsidRDefault="008C4227" w:rsidP="008C4227">
      <w:pPr>
        <w:pStyle w:val="Odsekzoznamu"/>
        <w:rPr>
          <w:sz w:val="22"/>
          <w:szCs w:val="22"/>
        </w:rPr>
        <w:pPrChange w:id="252" w:author="Autor">
          <w:pPr>
            <w:pStyle w:val="Odsekzoznamu2"/>
            <w:spacing w:line="276" w:lineRule="auto"/>
          </w:pPr>
        </w:pPrChange>
      </w:pPr>
    </w:p>
    <w:p w:rsidR="00A91910" w:rsidRPr="00A91910" w:rsidRDefault="00A91910" w:rsidP="00D72FF2">
      <w:pPr>
        <w:pStyle w:val="Odsekzoznamu2"/>
        <w:numPr>
          <w:ilvl w:val="0"/>
          <w:numId w:val="59"/>
        </w:numPr>
        <w:spacing w:line="276" w:lineRule="auto"/>
        <w:jc w:val="both"/>
        <w:rPr>
          <w:del w:id="253" w:author="Autor"/>
          <w:sz w:val="22"/>
          <w:szCs w:val="22"/>
        </w:rPr>
      </w:pPr>
      <w:del w:id="254" w:author="Autor">
        <w:r w:rsidRPr="00A91910">
          <w:rPr>
            <w:sz w:val="22"/>
            <w:szCs w:val="22"/>
          </w:rPr>
          <w:delText xml:space="preserve">Ak Prijímateľ nezúčtuje 100 % poskytnutej zálohovej platby do 9 mesiacov od odo dňa pripísania platby na účet Prijímateľa, je povinný najneskôr do 5 dní po uplynutí tejto lehoty vrátiť sumu nezúčtovaného rozdielu na účet určený Poskytovateľom. Ak Prijímateľ vie vopred o skutočnosti, že lehotu na zúčtovanie nedodrží, je o tom povinný bezodkladne informovať Poskytovateľa. </w:delText>
        </w:r>
      </w:del>
    </w:p>
    <w:p w:rsidR="00A91910" w:rsidRPr="00A91910" w:rsidRDefault="00A91910" w:rsidP="00D72FF2">
      <w:pPr>
        <w:pStyle w:val="Odsekzoznamu2"/>
        <w:spacing w:line="276" w:lineRule="auto"/>
        <w:rPr>
          <w:del w:id="255" w:author="Autor"/>
          <w:sz w:val="22"/>
          <w:szCs w:val="22"/>
        </w:rPr>
      </w:pPr>
    </w:p>
    <w:p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ins w:id="256" w:author="Autor"/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 xml:space="preserve">Poskytovateľ v predloženej Žiadosti o platbu (zúčtovanie zálohovej platby) </w:t>
      </w:r>
      <w:del w:id="257" w:author="Autor">
        <w:r w:rsidR="00A91910" w:rsidRPr="00A91910">
          <w:rPr>
            <w:sz w:val="22"/>
            <w:szCs w:val="22"/>
          </w:rPr>
          <w:delText>identifikuje</w:delText>
        </w:r>
      </w:del>
      <w:ins w:id="258" w:author="Autor">
        <w:r w:rsidRPr="00C54ECD">
          <w:rPr>
            <w:sz w:val="22"/>
            <w:szCs w:val="22"/>
          </w:rPr>
          <w:t>identifikoval</w:t>
        </w:r>
      </w:ins>
      <w:r w:rsidRPr="00C54ECD">
        <w:rPr>
          <w:sz w:val="22"/>
          <w:szCs w:val="22"/>
        </w:rPr>
        <w:t xml:space="preserve"> Neoprávnené výdavky</w:t>
      </w:r>
      <w:del w:id="259" w:author="Autor">
        <w:r w:rsidR="00A91910" w:rsidRPr="00A91910">
          <w:rPr>
            <w:sz w:val="22"/>
            <w:szCs w:val="22"/>
          </w:rPr>
          <w:delText xml:space="preserve">, čím by došlo k nezúčtovaniu 100 % poskytnutej zálohovej platby, Prijímateľ je oprávnený túto sumu zúčtovať </w:delText>
        </w:r>
        <w:r w:rsidR="00765697">
          <w:rPr>
            <w:sz w:val="22"/>
            <w:szCs w:val="22"/>
          </w:rPr>
          <w:delText xml:space="preserve">v rámci 9 </w:delText>
        </w:r>
      </w:del>
      <w:ins w:id="260" w:author="Autor">
        <w:r>
          <w:rPr>
            <w:sz w:val="22"/>
            <w:szCs w:val="22"/>
          </w:rPr>
          <w:t xml:space="preserve"> pred uplynutím príslušnej 9-</w:t>
        </w:r>
      </w:ins>
      <w:r>
        <w:rPr>
          <w:sz w:val="22"/>
          <w:szCs w:val="22"/>
        </w:rPr>
        <w:t xml:space="preserve">mesačnej lehoty </w:t>
      </w:r>
      <w:del w:id="261" w:author="Autor">
        <w:r w:rsidR="00765697">
          <w:rPr>
            <w:sz w:val="22"/>
            <w:szCs w:val="22"/>
          </w:rPr>
          <w:delText xml:space="preserve">podľa odseku 9 tohto článku VZP </w:delText>
        </w:r>
      </w:del>
      <w:ins w:id="262" w:author="Autor">
        <w:r>
          <w:rPr>
            <w:sz w:val="22"/>
            <w:szCs w:val="22"/>
          </w:rPr>
          <w:t>na zúčtovanie</w:t>
        </w:r>
        <w:r w:rsidRPr="00C54ECD">
          <w:rPr>
            <w:sz w:val="22"/>
            <w:szCs w:val="22"/>
          </w:rPr>
          <w:t xml:space="preserve">, Prijímateľ môže takto identifikovanú nezúčtovanú sumu zúčtovať </w:t>
        </w:r>
      </w:ins>
      <w:r w:rsidRPr="00C54ECD">
        <w:rPr>
          <w:sz w:val="22"/>
          <w:szCs w:val="22"/>
        </w:rPr>
        <w:t>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del w:id="263" w:author="Autor">
        <w:r w:rsidR="00A91910" w:rsidRPr="00A91910">
          <w:rPr>
            <w:sz w:val="22"/>
            <w:szCs w:val="22"/>
          </w:rPr>
          <w:delText>Ak Prijímateľ nepredloží takúto dodatočnú Žiadosť, resp. Žiadosti o platbu (</w:delText>
        </w:r>
      </w:del>
      <w:ins w:id="264" w:author="Autor">
        <w:r>
          <w:rPr>
            <w:sz w:val="22"/>
            <w:szCs w:val="22"/>
          </w:rPr>
          <w:t xml:space="preserve">Prijímateľ môže tento postup uplatniť do skončenia príslušnej 9-mesačnej lehoty na </w:t>
        </w:r>
      </w:ins>
      <w:r>
        <w:rPr>
          <w:sz w:val="22"/>
          <w:szCs w:val="22"/>
        </w:rPr>
        <w:t>zúčtovanie</w:t>
      </w:r>
      <w:del w:id="265" w:author="Autor">
        <w:r w:rsidR="00A91910" w:rsidRPr="00A91910">
          <w:rPr>
            <w:sz w:val="22"/>
            <w:szCs w:val="22"/>
          </w:rPr>
          <w:delText xml:space="preserve"> zálohovej platby), prípadne k identifikovaniu Neoprávnených výdavkov došlo až po uplynutí príslušnej 9 mesačnej lehoty</w:delText>
        </w:r>
      </w:del>
      <w:ins w:id="266" w:author="Autor">
        <w:r>
          <w:rPr>
            <w:sz w:val="22"/>
            <w:szCs w:val="22"/>
          </w:rPr>
          <w:t xml:space="preserve">; </w:t>
        </w:r>
        <w:r w:rsidRPr="00086763">
          <w:rPr>
            <w:sz w:val="22"/>
            <w:szCs w:val="22"/>
          </w:rPr>
          <w:t>podrobnosti sú upravené v príslušnej kapitole Systému finančného riadenia.</w:t>
        </w:r>
      </w:ins>
    </w:p>
    <w:p w:rsidR="007B6D4E" w:rsidRDefault="007B6D4E" w:rsidP="007B6D4E">
      <w:pPr>
        <w:pStyle w:val="Odsekzoznamu1"/>
        <w:spacing w:line="276" w:lineRule="auto"/>
        <w:jc w:val="both"/>
        <w:rPr>
          <w:ins w:id="267" w:author="Autor"/>
          <w:sz w:val="22"/>
          <w:szCs w:val="22"/>
        </w:rPr>
      </w:pPr>
    </w:p>
    <w:p w:rsidR="008C4227" w:rsidRDefault="007B6D4E" w:rsidP="008C4227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  <w:pPrChange w:id="268" w:author="Autor">
          <w:pPr>
            <w:pStyle w:val="Odsekzoznamu2"/>
            <w:numPr>
              <w:numId w:val="59"/>
            </w:numPr>
            <w:spacing w:line="276" w:lineRule="auto"/>
            <w:ind w:hanging="360"/>
            <w:jc w:val="both"/>
          </w:pPr>
        </w:pPrChange>
      </w:pPr>
      <w:ins w:id="269" w:author="Autor">
        <w:r w:rsidRPr="00FC4D98">
          <w:rPr>
            <w:sz w:val="22"/>
            <w:szCs w:val="22"/>
          </w:rPr>
          <w:t>Ak Prijímateľ nezúčtuje 100 % poskytnutej zálohovej platby do 9 mesiacov odo dňa pripísania platby na účet Prijímateľa</w:t>
        </w:r>
        <w:r w:rsidR="0021677A">
          <w:rPr>
            <w:sz w:val="22"/>
            <w:szCs w:val="22"/>
          </w:rPr>
          <w:t>,</w:t>
        </w:r>
        <w:r>
          <w:rPr>
            <w:sz w:val="22"/>
            <w:szCs w:val="22"/>
          </w:rPr>
          <w:t xml:space="preserve"> a to ani využitím možnosti podľa predchádzajúceho odseku</w:t>
        </w:r>
        <w:r w:rsidR="001230A2">
          <w:rPr>
            <w:sz w:val="22"/>
            <w:szCs w:val="22"/>
          </w:rPr>
          <w:t xml:space="preserve"> tohto </w:t>
        </w:r>
        <w:r w:rsidR="001230A2">
          <w:rPr>
            <w:sz w:val="22"/>
            <w:szCs w:val="22"/>
          </w:rPr>
          <w:lastRenderedPageBreak/>
          <w:t>článku</w:t>
        </w:r>
        <w:r>
          <w:rPr>
            <w:sz w:val="22"/>
            <w:szCs w:val="22"/>
          </w:rPr>
          <w:t xml:space="preserve"> VZP</w:t>
        </w:r>
      </w:ins>
      <w:r>
        <w:rPr>
          <w:sz w:val="22"/>
          <w:szCs w:val="22"/>
        </w:rPr>
        <w:t xml:space="preserve">, </w:t>
      </w:r>
      <w:r w:rsidRPr="00FC4D98">
        <w:rPr>
          <w:sz w:val="22"/>
          <w:szCs w:val="22"/>
        </w:rPr>
        <w:t xml:space="preserve">Prijímateľ je povinný najneskôr do 5 dní po uplynutí </w:t>
      </w:r>
      <w:del w:id="270" w:author="Autor">
        <w:r w:rsidR="00A91910" w:rsidRPr="00A91910">
          <w:rPr>
            <w:sz w:val="22"/>
            <w:szCs w:val="22"/>
          </w:rPr>
          <w:delText>tejto</w:delText>
        </w:r>
      </w:del>
      <w:ins w:id="271" w:author="Autor">
        <w:r>
          <w:rPr>
            <w:sz w:val="22"/>
            <w:szCs w:val="22"/>
          </w:rPr>
          <w:t>9-mesačnej</w:t>
        </w:r>
      </w:ins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 xml:space="preserve">lehoty vrátiť sumu nezúčtovaného rozdielu na účet určený Poskytovateľom. </w:t>
      </w:r>
      <w:del w:id="272" w:author="Autor">
        <w:r w:rsidR="00F8370C" w:rsidRPr="00F8370C">
          <w:rPr>
            <w:sz w:val="22"/>
            <w:szCs w:val="22"/>
          </w:rPr>
          <w:delText>V takom prípade</w:delText>
        </w:r>
      </w:del>
      <w:ins w:id="273" w:author="Autor">
        <w:r w:rsidRPr="00FC4D98">
          <w:rPr>
            <w:sz w:val="22"/>
            <w:szCs w:val="22"/>
          </w:rPr>
          <w:t>Ak Prijímateľ nevráti sumu nezúčtovaného rozdielu podľa predchádzajúcej vety, okrem povinnosti vrátenia tejto sumy</w:t>
        </w:r>
      </w:ins>
      <w:r w:rsidRPr="00FC4D98">
        <w:rPr>
          <w:sz w:val="22"/>
          <w:szCs w:val="22"/>
        </w:rPr>
        <w:t xml:space="preserve"> sa </w:t>
      </w:r>
      <w:del w:id="274" w:author="Autor">
        <w:r w:rsidR="00F8370C" w:rsidRPr="00F8370C">
          <w:rPr>
            <w:sz w:val="22"/>
            <w:szCs w:val="22"/>
          </w:rPr>
          <w:delText xml:space="preserve">o túto čiastku neznižuje výška NFP, ktorý má Poskytovateľ poskytnúť </w:delText>
        </w:r>
      </w:del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del w:id="275" w:author="Autor">
        <w:r w:rsidR="00F8370C" w:rsidRPr="00F8370C">
          <w:rPr>
            <w:sz w:val="22"/>
            <w:szCs w:val="22"/>
          </w:rPr>
          <w:delText xml:space="preserve">. </w:delText>
        </w:r>
        <w:r w:rsidR="00A91910" w:rsidRPr="00A91910">
          <w:rPr>
            <w:sz w:val="22"/>
            <w:szCs w:val="22"/>
          </w:rPr>
          <w:delText>Ak Prijímateľ vie vopred o skutočnosti, že lehotu na zúčtovanie nedodrží, je o tom povinný bezodkladne informovať Poskytovateľa.</w:delText>
        </w:r>
      </w:del>
      <w:ins w:id="276" w:author="Autor">
        <w:r w:rsidRPr="00FC4D98">
          <w:rPr>
            <w:sz w:val="22"/>
            <w:szCs w:val="22"/>
          </w:rPr>
          <w:t xml:space="preserve"> </w:t>
        </w:r>
        <w:commentRangeStart w:id="277"/>
        <w:r w:rsidRPr="00FC4D98">
          <w:rPr>
            <w:sz w:val="22"/>
            <w:szCs w:val="22"/>
          </w:rPr>
          <w:t xml:space="preserve">o túto sumu zároveň znižuje NFP ako celok; </w:t>
        </w:r>
        <w:commentRangeEnd w:id="277"/>
        <w:r w:rsidRPr="007B6D4E">
          <w:rPr>
            <w:rStyle w:val="Odkaznakomentr"/>
            <w:rFonts w:ascii="Calibri" w:hAnsi="Calibri"/>
            <w:lang w:eastAsia="en-US"/>
          </w:rPr>
          <w:commentReference w:id="277"/>
        </w:r>
        <w:r w:rsidRPr="00086763">
          <w:rPr>
            <w:sz w:val="22"/>
            <w:szCs w:val="22"/>
          </w:rPr>
          <w:t>podrobnosti sú upravené v príslušnej kapitole Systému finančného riadenia.</w:t>
        </w:r>
        <w:r w:rsidRPr="00FC4D98">
          <w:rPr>
            <w:sz w:val="22"/>
            <w:szCs w:val="22"/>
          </w:rPr>
          <w:t xml:space="preserve"> </w:t>
        </w:r>
      </w:ins>
    </w:p>
    <w:p w:rsidR="008C4227" w:rsidRDefault="008C4227" w:rsidP="008C4227">
      <w:pPr>
        <w:pStyle w:val="Odsekzoznamu1"/>
        <w:spacing w:line="276" w:lineRule="auto"/>
        <w:jc w:val="both"/>
        <w:rPr>
          <w:sz w:val="22"/>
          <w:szCs w:val="22"/>
        </w:rPr>
        <w:pPrChange w:id="278" w:author="Autor">
          <w:pPr>
            <w:pStyle w:val="Odsekzoznamu2"/>
            <w:spacing w:line="276" w:lineRule="auto"/>
          </w:pPr>
        </w:pPrChange>
      </w:pPr>
    </w:p>
    <w:p w:rsidR="008C4227" w:rsidRDefault="00A91910" w:rsidP="008C4227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  <w:pPrChange w:id="279" w:author="Autor">
          <w:pPr>
            <w:pStyle w:val="Odsekzoznamu2"/>
            <w:numPr>
              <w:numId w:val="59"/>
            </w:numPr>
            <w:spacing w:line="276" w:lineRule="auto"/>
            <w:ind w:hanging="360"/>
            <w:jc w:val="both"/>
          </w:pPr>
        </w:pPrChange>
      </w:pPr>
      <w:del w:id="280" w:author="Autor">
        <w:r w:rsidRPr="00A91910">
          <w:rPr>
            <w:sz w:val="22"/>
            <w:szCs w:val="22"/>
          </w:rPr>
          <w:delText xml:space="preserve">Ak Prijímateľ nevráti zálohovú platbu alebo jej časť podľa odsekov </w:delText>
        </w:r>
        <w:r w:rsidR="0092423A">
          <w:rPr>
            <w:sz w:val="22"/>
            <w:szCs w:val="22"/>
          </w:rPr>
          <w:delText>9</w:delText>
        </w:r>
        <w:r w:rsidR="0092423A" w:rsidRPr="00A91910">
          <w:rPr>
            <w:sz w:val="22"/>
            <w:szCs w:val="22"/>
          </w:rPr>
          <w:delText xml:space="preserve">  </w:delText>
        </w:r>
        <w:r w:rsidRPr="00A91910">
          <w:rPr>
            <w:sz w:val="22"/>
            <w:szCs w:val="22"/>
          </w:rPr>
          <w:delText>a </w:delText>
        </w:r>
        <w:r w:rsidR="0092423A">
          <w:rPr>
            <w:sz w:val="22"/>
            <w:szCs w:val="22"/>
          </w:rPr>
          <w:delText>10</w:delText>
        </w:r>
        <w:r w:rsidRPr="00A91910">
          <w:rPr>
            <w:sz w:val="22"/>
            <w:szCs w:val="22"/>
          </w:rPr>
          <w:delText xml:space="preserve"> tohto článku VZP, Poskytovateľ postupuje rovnako ako v prípade povinnosti vrátenia NFP alebo jeho časti v súlade s článkom 10 VZP. </w:delText>
        </w:r>
      </w:del>
      <w:ins w:id="281" w:author="Autor">
        <w:r w:rsidR="007B6D4E">
          <w:rPr>
            <w:sz w:val="22"/>
            <w:szCs w:val="22"/>
          </w:rPr>
          <w:t xml:space="preserve">Ak </w:t>
        </w:r>
        <w:r w:rsidR="007B6D4E" w:rsidRPr="00C54ECD">
          <w:rPr>
            <w:sz w:val="22"/>
            <w:szCs w:val="22"/>
          </w:rPr>
          <w:t>Poskytovateľ v predloženej Žiadosti o platbu (zúčtovanie zálohovej platby) identifikoval Neoprávnené výdavky</w:t>
        </w:r>
        <w:r w:rsidR="007B6D4E">
          <w:rPr>
            <w:sz w:val="22"/>
            <w:szCs w:val="22"/>
          </w:rPr>
          <w:t xml:space="preserve"> </w:t>
        </w:r>
        <w:r w:rsidR="007B6D4E" w:rsidRPr="00086763">
          <w:rPr>
            <w:sz w:val="22"/>
            <w:szCs w:val="22"/>
            <w:u w:val="single"/>
          </w:rPr>
          <w:t>až po uplynutí 9-mesačnej lehoty na zúčtovanie</w:t>
        </w:r>
        <w:r w:rsidR="007B6D4E">
          <w:rPr>
            <w:sz w:val="22"/>
            <w:szCs w:val="22"/>
          </w:rPr>
          <w:t xml:space="preserve">, Prijímateľ je povinný </w:t>
        </w:r>
        <w:r w:rsidR="007B6D4E" w:rsidRPr="00C54ECD">
          <w:rPr>
            <w:sz w:val="22"/>
            <w:szCs w:val="22"/>
          </w:rPr>
          <w:t>vrátiť sumu nezúčtovaného rozdielu poskytnutej zálohovej platby</w:t>
        </w:r>
        <w:r w:rsidR="007B6D4E">
          <w:rPr>
            <w:sz w:val="22"/>
            <w:szCs w:val="22"/>
          </w:rPr>
          <w:t xml:space="preserve"> v súlade s čl</w:t>
        </w:r>
        <w:r w:rsidR="00D76331">
          <w:rPr>
            <w:sz w:val="22"/>
            <w:szCs w:val="22"/>
          </w:rPr>
          <w:t>ánkom</w:t>
        </w:r>
        <w:r w:rsidR="007B6D4E">
          <w:rPr>
            <w:sz w:val="22"/>
            <w:szCs w:val="22"/>
          </w:rPr>
          <w:t xml:space="preserve"> 10 týchto VZP. Ak Prijímateľ sumu </w:t>
        </w:r>
        <w:r w:rsidR="007B6D4E" w:rsidRPr="00C54ECD">
          <w:rPr>
            <w:sz w:val="22"/>
            <w:szCs w:val="22"/>
          </w:rPr>
          <w:t>nezúčtovaného rozdielu poskytnutej zálohovej platby</w:t>
        </w:r>
        <w:r w:rsidR="007B6D4E">
          <w:rPr>
            <w:sz w:val="22"/>
            <w:szCs w:val="22"/>
          </w:rPr>
          <w:t xml:space="preserve"> v určenej lehote nevráti, </w:t>
        </w:r>
        <w:r w:rsidR="007B6D4E" w:rsidRPr="00FC4D98">
          <w:rPr>
            <w:sz w:val="22"/>
            <w:szCs w:val="22"/>
          </w:rPr>
          <w:t>okre</w:t>
        </w:r>
        <w:r w:rsidR="007B6D4E">
          <w:rPr>
            <w:sz w:val="22"/>
            <w:szCs w:val="22"/>
          </w:rPr>
          <w:t xml:space="preserve">m povinnosti vrátenia tejto sumy môže Poskytovateľ určiť, že sa </w:t>
        </w:r>
        <w:commentRangeStart w:id="282"/>
        <w:r w:rsidR="007B6D4E">
          <w:rPr>
            <w:sz w:val="22"/>
            <w:szCs w:val="22"/>
          </w:rPr>
          <w:t>o túto sumu zároveň znižuje</w:t>
        </w:r>
        <w:r w:rsidR="007B6D4E" w:rsidRPr="00FC4D98">
          <w:rPr>
            <w:sz w:val="22"/>
            <w:szCs w:val="22"/>
          </w:rPr>
          <w:t xml:space="preserve"> </w:t>
        </w:r>
        <w:r w:rsidR="007B6D4E">
          <w:rPr>
            <w:sz w:val="22"/>
            <w:szCs w:val="22"/>
          </w:rPr>
          <w:t>P</w:t>
        </w:r>
        <w:r w:rsidR="007B6D4E" w:rsidRPr="00FC4D98">
          <w:rPr>
            <w:sz w:val="22"/>
            <w:szCs w:val="22"/>
          </w:rPr>
          <w:t>rijímateľovi</w:t>
        </w:r>
        <w:r w:rsidR="007B6D4E">
          <w:rPr>
            <w:sz w:val="22"/>
            <w:szCs w:val="22"/>
          </w:rPr>
          <w:t xml:space="preserve"> </w:t>
        </w:r>
        <w:r w:rsidR="007B6D4E" w:rsidRPr="00FC4D98">
          <w:rPr>
            <w:sz w:val="22"/>
            <w:szCs w:val="22"/>
          </w:rPr>
          <w:t>NFP ako celok</w:t>
        </w:r>
        <w:commentRangeEnd w:id="282"/>
        <w:r w:rsidR="007B6D4E" w:rsidRPr="007B6D4E">
          <w:rPr>
            <w:rStyle w:val="Odkaznakomentr"/>
            <w:rFonts w:ascii="Calibri" w:hAnsi="Calibri"/>
            <w:lang w:eastAsia="en-US"/>
          </w:rPr>
          <w:commentReference w:id="282"/>
        </w:r>
        <w:r w:rsidR="007B6D4E" w:rsidRPr="00FC4D98">
          <w:rPr>
            <w:sz w:val="22"/>
            <w:szCs w:val="22"/>
          </w:rPr>
          <w:t xml:space="preserve">; </w:t>
        </w:r>
        <w:r w:rsidR="007B6D4E" w:rsidRPr="00086763">
          <w:rPr>
            <w:sz w:val="22"/>
            <w:szCs w:val="22"/>
          </w:rPr>
          <w:t>podrobnosti sú upravené v príslušnej kapitole Systému finančného riadenia.</w:t>
        </w:r>
      </w:ins>
      <w:r w:rsidR="007B6D4E" w:rsidRPr="00FC4D98">
        <w:rPr>
          <w:sz w:val="22"/>
          <w:szCs w:val="22"/>
        </w:rPr>
        <w:t xml:space="preserve"> </w:t>
      </w:r>
    </w:p>
    <w:p w:rsidR="008C4227" w:rsidRDefault="008C4227" w:rsidP="008C4227">
      <w:pPr>
        <w:pStyle w:val="Odsekzoznamu1"/>
        <w:spacing w:line="276" w:lineRule="auto"/>
        <w:rPr>
          <w:sz w:val="22"/>
          <w:szCs w:val="22"/>
        </w:rPr>
        <w:pPrChange w:id="283" w:author="Autor">
          <w:pPr>
            <w:pStyle w:val="Odsekzoznamu2"/>
            <w:spacing w:line="276" w:lineRule="auto"/>
          </w:pPr>
        </w:pPrChange>
      </w:pPr>
    </w:p>
    <w:p w:rsidR="008C4227" w:rsidRDefault="00A91910" w:rsidP="008C4227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84" w:author="Autor">
          <w:pPr>
            <w:pStyle w:val="Odsekzoznamu2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:rsidR="008C4227" w:rsidRDefault="008C4227" w:rsidP="008C4227">
      <w:pPr>
        <w:pStyle w:val="Odsekzoznamu1"/>
        <w:spacing w:line="276" w:lineRule="auto"/>
        <w:rPr>
          <w:sz w:val="22"/>
          <w:szCs w:val="22"/>
        </w:rPr>
        <w:pPrChange w:id="285" w:author="Autor">
          <w:pPr>
            <w:pStyle w:val="Odsekzoznamu2"/>
            <w:spacing w:line="276" w:lineRule="auto"/>
          </w:pPr>
        </w:pPrChange>
      </w:pPr>
    </w:p>
    <w:p w:rsidR="000507B2" w:rsidRDefault="00A91910" w:rsidP="00D72FF2">
      <w:pPr>
        <w:pStyle w:val="Odsekzoznamu2"/>
        <w:numPr>
          <w:ilvl w:val="0"/>
          <w:numId w:val="59"/>
        </w:numPr>
        <w:spacing w:after="120" w:line="276" w:lineRule="auto"/>
        <w:jc w:val="both"/>
        <w:rPr>
          <w:del w:id="286" w:author="Autor"/>
          <w:sz w:val="22"/>
          <w:szCs w:val="22"/>
        </w:rPr>
      </w:pPr>
      <w:del w:id="287" w:author="Autor">
        <w:r w:rsidRPr="00A91910">
          <w:rPr>
            <w:sz w:val="22"/>
            <w:szCs w:val="22"/>
          </w:rPr>
          <w:delText xml:space="preserve">Poskytovateľ je povinný vykonať kontrolu Žiadosti o platbu (poskytnutie zálohovej platby) aj Žiadosti o platbu (zúčtovanie zálohovej platby)  podľa </w:delText>
        </w:r>
        <w:r w:rsidR="00EC33ED">
          <w:rPr>
            <w:sz w:val="22"/>
            <w:szCs w:val="22"/>
          </w:rPr>
          <w:delText>§7 a §8 zákona o finančnej kontrole a audite</w:delText>
        </w:r>
        <w:r w:rsidR="00EC33ED" w:rsidRPr="00A91910">
          <w:rPr>
            <w:sz w:val="22"/>
            <w:szCs w:val="22"/>
          </w:rPr>
          <w:delText xml:space="preserve"> </w:delText>
        </w:r>
        <w:r w:rsidRPr="00A91910">
          <w:rPr>
            <w:sz w:val="22"/>
            <w:szCs w:val="22"/>
          </w:rPr>
          <w:delText xml:space="preserve">a článku 74 všeobecného </w:delText>
        </w:r>
        <w:r w:rsidR="00BF0C28" w:rsidRPr="00A91910">
          <w:rPr>
            <w:sz w:val="22"/>
            <w:szCs w:val="22"/>
          </w:rPr>
          <w:delText>nariadenia</w:delText>
        </w:r>
        <w:r w:rsidR="00BF0C28">
          <w:rPr>
            <w:sz w:val="22"/>
            <w:szCs w:val="22"/>
          </w:rPr>
          <w:delText>, a to najmä</w:delText>
        </w:r>
        <w:r w:rsidR="00BF0C28" w:rsidRPr="009E126A">
          <w:rPr>
            <w:sz w:val="22"/>
            <w:szCs w:val="22"/>
          </w:rPr>
          <w:delText xml:space="preserve"> kontrolu správnosti nárokovaných finančných prostriedkov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deklarovaných výdavkov a ostatných skutočností uvedených v</w:delText>
        </w:r>
        <w:r w:rsidR="0021081B">
          <w:rPr>
            <w:sz w:val="22"/>
            <w:szCs w:val="22"/>
          </w:rPr>
          <w:delText xml:space="preserve"> danej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 vo vzťahu ku všetkým nárokovaným finančným prostriedkom /</w:delText>
        </w:r>
        <w:r w:rsidR="0021081B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deklarovaným výdavkom a ostatných skutočností uvedených v</w:delText>
        </w:r>
        <w:r w:rsidR="00BF0C28">
          <w:rPr>
            <w:sz w:val="22"/>
            <w:szCs w:val="22"/>
          </w:rPr>
          <w:delText> Žiadosti o platbu</w:delText>
        </w:r>
        <w:r w:rsidR="00BF0C28" w:rsidRPr="009E126A">
          <w:rPr>
            <w:sz w:val="22"/>
            <w:szCs w:val="22"/>
          </w:rPr>
          <w:delText xml:space="preserve"> </w:delText>
        </w:r>
        <w:r w:rsidR="00BF0C28">
          <w:rPr>
            <w:sz w:val="22"/>
            <w:szCs w:val="22"/>
          </w:rPr>
          <w:delText>P</w:delText>
        </w:r>
        <w:r w:rsidR="00BF0C28" w:rsidRPr="009E126A">
          <w:rPr>
            <w:sz w:val="22"/>
            <w:szCs w:val="22"/>
          </w:rPr>
          <w:delText>rijímateľa pred ich uhradením</w:delText>
        </w:r>
        <w:r w:rsidR="0021081B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21081B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zúčtovaním</w:delText>
        </w:r>
        <w:r w:rsidR="00BF0C28" w:rsidRPr="00A91910">
          <w:rPr>
            <w:sz w:val="22"/>
            <w:szCs w:val="22"/>
          </w:rPr>
          <w:delText xml:space="preserve">. Ak Poskytovateľ zistí nedostatky predloženej Žiadosti o platbu, vyzve Prijímateľa, aby ju doplnil alebo </w:delText>
        </w:r>
        <w:r w:rsidR="00BF0C28">
          <w:rPr>
            <w:sz w:val="22"/>
            <w:szCs w:val="22"/>
          </w:rPr>
          <w:delText>zmenil</w:delText>
        </w:r>
        <w:r w:rsidR="00BF0C28" w:rsidRPr="00A91910">
          <w:rPr>
            <w:sz w:val="22"/>
            <w:szCs w:val="22"/>
          </w:rPr>
          <w:delText xml:space="preserve"> a určí mu na to primeranú lehotu</w:delText>
        </w:r>
        <w:r w:rsidR="00BF0C28">
          <w:rPr>
            <w:sz w:val="22"/>
            <w:szCs w:val="22"/>
          </w:rPr>
          <w:delText xml:space="preserve"> (za výzvu na doplnenie alebo zmenu je možné považovať aj doručenie návrhu</w:delText>
        </w:r>
        <w:r w:rsidR="00615B06">
          <w:rPr>
            <w:sz w:val="22"/>
            <w:szCs w:val="22"/>
          </w:rPr>
          <w:delText xml:space="preserve"> čiastkovej správy</w:delText>
        </w:r>
        <w:r w:rsidR="00CD56B1">
          <w:rPr>
            <w:sz w:val="22"/>
            <w:szCs w:val="22"/>
          </w:rPr>
          <w:delText xml:space="preserve"> z kontroly</w:delText>
        </w:r>
        <w:r w:rsidR="00615B06">
          <w:rPr>
            <w:sz w:val="22"/>
            <w:szCs w:val="22"/>
          </w:rPr>
          <w:delText>/návrhu</w:delText>
        </w:r>
        <w:r w:rsidR="00BF0C28">
          <w:rPr>
            <w:sz w:val="22"/>
            <w:szCs w:val="22"/>
          </w:rPr>
          <w:delText xml:space="preserve"> správy z kontroly)</w:delText>
        </w:r>
        <w:r w:rsidR="00BF0C28" w:rsidRPr="00A91910">
          <w:rPr>
            <w:sz w:val="22"/>
            <w:szCs w:val="22"/>
          </w:rPr>
          <w:delText xml:space="preserve">. </w:delText>
        </w:r>
        <w:r w:rsidR="00BF0C28">
          <w:rPr>
            <w:sz w:val="22"/>
            <w:szCs w:val="22"/>
          </w:rPr>
          <w:delText>Ak Poskytovateľ písomne oznámil Prijímateľovi prerušenie a jeho dôvody, l</w:delText>
        </w:r>
        <w:r w:rsidR="00BF0C28" w:rsidRPr="00A91910">
          <w:rPr>
            <w:sz w:val="22"/>
            <w:szCs w:val="22"/>
          </w:rPr>
          <w:delText xml:space="preserve">ehota na schválenie Žiadosti o platbu </w:delText>
        </w:r>
        <w:r w:rsidR="00BF0C28">
          <w:rPr>
            <w:sz w:val="22"/>
            <w:szCs w:val="22"/>
          </w:rPr>
          <w:delText xml:space="preserve">je </w:delText>
        </w:r>
        <w:r w:rsidR="00BF0C28" w:rsidRPr="00A91910">
          <w:rPr>
            <w:sz w:val="22"/>
            <w:szCs w:val="22"/>
          </w:rPr>
          <w:delText xml:space="preserve">v taktom prípade v súlade s čl. 132 všeobecného nariadenia </w:delText>
        </w:r>
        <w:r w:rsidR="00BF0C28">
          <w:rPr>
            <w:sz w:val="22"/>
            <w:szCs w:val="22"/>
          </w:rPr>
          <w:delText xml:space="preserve">prerušená. </w:delText>
        </w:r>
        <w:r w:rsidR="00BF0C28" w:rsidRPr="00A91910">
          <w:rPr>
            <w:sz w:val="22"/>
            <w:szCs w:val="22"/>
          </w:rPr>
          <w:delText xml:space="preserve">Ak to Poskytovateľ považuje za potrebné, v súlade s čl. 12 VZP a </w:delText>
        </w:r>
        <w:r w:rsidR="0051115F">
          <w:rPr>
            <w:sz w:val="22"/>
            <w:szCs w:val="22"/>
          </w:rPr>
          <w:delText xml:space="preserve">§9 </w:delText>
        </w:r>
        <w:r w:rsidR="00C65054">
          <w:rPr>
            <w:sz w:val="22"/>
            <w:szCs w:val="22"/>
          </w:rPr>
          <w:delText xml:space="preserve">zákona </w:delText>
        </w:r>
        <w:r w:rsidR="00A3648F">
          <w:rPr>
            <w:sz w:val="22"/>
            <w:szCs w:val="22"/>
          </w:rPr>
          <w:delText xml:space="preserve">o finančnej kontrole a audite </w:delText>
        </w:r>
        <w:r w:rsidR="00BF0C28" w:rsidRPr="00A91910">
          <w:rPr>
            <w:sz w:val="22"/>
            <w:szCs w:val="22"/>
          </w:rPr>
          <w:delText xml:space="preserve">vykoná okrem administratívnej </w:delText>
        </w:r>
        <w:r w:rsidR="00DF02C8">
          <w:rPr>
            <w:sz w:val="22"/>
            <w:szCs w:val="22"/>
          </w:rPr>
          <w:delText xml:space="preserve">finančnej </w:delText>
        </w:r>
        <w:r w:rsidR="00BF0C28" w:rsidRPr="00A91910">
          <w:rPr>
            <w:sz w:val="22"/>
            <w:szCs w:val="22"/>
          </w:rPr>
          <w:delText xml:space="preserve">kontroly aj </w:delText>
        </w:r>
        <w:r w:rsidR="009813B6">
          <w:rPr>
            <w:sz w:val="22"/>
            <w:szCs w:val="22"/>
          </w:rPr>
          <w:delText xml:space="preserve">finančnú </w:delText>
        </w:r>
        <w:r w:rsidR="00BF0C28" w:rsidRPr="00A91910">
          <w:rPr>
            <w:sz w:val="22"/>
            <w:szCs w:val="22"/>
          </w:rPr>
          <w:delText xml:space="preserve">kontrolu na mieste. </w:delText>
        </w:r>
        <w:r w:rsidR="00BF0C28">
          <w:rPr>
            <w:sz w:val="22"/>
            <w:szCs w:val="22"/>
          </w:rPr>
          <w:delText>Poskytovateľ</w:delText>
        </w:r>
        <w:r w:rsidR="00BF0C28" w:rsidRPr="009E126A">
          <w:rPr>
            <w:sz w:val="22"/>
            <w:szCs w:val="22"/>
          </w:rPr>
          <w:delText xml:space="preserve"> je oprávnený </w:delText>
        </w:r>
        <w:r w:rsidR="00BF0C28">
          <w:rPr>
            <w:sz w:val="22"/>
            <w:szCs w:val="22"/>
          </w:rPr>
          <w:delText>určiť</w:delText>
        </w:r>
        <w:r w:rsidR="00BF0C28" w:rsidRPr="009E126A">
          <w:rPr>
            <w:sz w:val="22"/>
            <w:szCs w:val="22"/>
          </w:rPr>
          <w:delText>, že časť deklarovaných výdavkov</w:delText>
        </w:r>
        <w:r w:rsidR="000507B2">
          <w:rPr>
            <w:sz w:val="22"/>
            <w:szCs w:val="22"/>
          </w:rPr>
          <w:delText xml:space="preserve"> v Žiadosti o platbu (zúčtovanie zálohovej platby)</w:delText>
        </w:r>
        <w:r w:rsidR="00BF0C28" w:rsidRPr="009E126A">
          <w:rPr>
            <w:sz w:val="22"/>
            <w:szCs w:val="22"/>
          </w:rPr>
          <w:delText>, ktorá si vyžaduje doplnenie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zmenu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 xml:space="preserve">overenie niektorých skutočností na mieste, príp. to </w:delText>
        </w:r>
        <w:r w:rsidR="00BF0C28">
          <w:rPr>
            <w:sz w:val="22"/>
            <w:szCs w:val="22"/>
          </w:rPr>
          <w:delText xml:space="preserve">určí Poskytovateľ </w:delText>
        </w:r>
        <w:r w:rsidR="00BF0C28" w:rsidRPr="009E126A">
          <w:rPr>
            <w:sz w:val="22"/>
            <w:szCs w:val="22"/>
          </w:rPr>
          <w:delText xml:space="preserve">z iného dôvodu, bude vyčlenená do predmetu samostatnej kontroly. </w:delText>
        </w:r>
        <w:r w:rsidR="00BF0C28">
          <w:rPr>
            <w:sz w:val="22"/>
            <w:szCs w:val="22"/>
          </w:rPr>
          <w:delText>A</w:delText>
        </w:r>
        <w:r w:rsidR="00BF0C28" w:rsidRPr="009E126A">
          <w:rPr>
            <w:sz w:val="22"/>
            <w:szCs w:val="22"/>
          </w:rPr>
          <w:delText xml:space="preserve">k </w:delText>
        </w:r>
        <w:r w:rsidR="00BF0C28">
          <w:rPr>
            <w:sz w:val="22"/>
            <w:szCs w:val="22"/>
          </w:rPr>
          <w:delText xml:space="preserve">Poskytovateľ </w:delText>
        </w:r>
        <w:r w:rsidR="00BF0C28" w:rsidRPr="009E126A">
          <w:rPr>
            <w:sz w:val="22"/>
            <w:szCs w:val="22"/>
          </w:rPr>
          <w:delText xml:space="preserve">vyčlení časť výdavkov na samostatnú kontrolu, lehota, ktorá uplynula od doručenia písomnej formy </w:delText>
        </w:r>
        <w:r w:rsidR="00BF0C28">
          <w:rPr>
            <w:sz w:val="22"/>
            <w:szCs w:val="22"/>
          </w:rPr>
          <w:delText>Žiadosti o</w:delText>
        </w:r>
        <w:r w:rsidR="000507B2">
          <w:rPr>
            <w:sz w:val="22"/>
            <w:szCs w:val="22"/>
          </w:rPr>
          <w:delText> </w:delText>
        </w:r>
        <w:r w:rsidR="00BF0C28">
          <w:rPr>
            <w:sz w:val="22"/>
            <w:szCs w:val="22"/>
          </w:rPr>
          <w:delText>platbu</w:delText>
        </w:r>
        <w:r w:rsidR="000507B2">
          <w:rPr>
            <w:sz w:val="22"/>
            <w:szCs w:val="22"/>
          </w:rPr>
          <w:delText xml:space="preserve"> (zúčtovanie zálohovej platby)</w:delText>
        </w:r>
        <w:r w:rsidR="00BF0C28" w:rsidRPr="009E126A">
          <w:rPr>
            <w:sz w:val="22"/>
            <w:szCs w:val="22"/>
          </w:rPr>
          <w:delText xml:space="preserve">, z ktorej bola časť </w:delText>
        </w:r>
        <w:r w:rsidR="00BF0C28" w:rsidRPr="009E126A">
          <w:rPr>
            <w:sz w:val="22"/>
            <w:szCs w:val="22"/>
          </w:rPr>
          <w:lastRenderedPageBreak/>
          <w:delText xml:space="preserve">výdavkov vyčlenená do predmetu samostatnej kontroly sa započítava do lehoty stanovenej na kontrolu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 vykonanú administratívnou formou</w:delText>
        </w:r>
        <w:r w:rsidR="00BF0C28">
          <w:rPr>
            <w:sz w:val="22"/>
            <w:szCs w:val="22"/>
          </w:rPr>
          <w:delText>.</w:delText>
        </w:r>
        <w:r w:rsidR="00AB36DC">
          <w:rPr>
            <w:sz w:val="22"/>
            <w:szCs w:val="22"/>
          </w:rPr>
          <w:delText xml:space="preserve"> </w:delText>
        </w:r>
      </w:del>
    </w:p>
    <w:p w:rsidR="000507B2" w:rsidRDefault="000507B2" w:rsidP="00D72FF2">
      <w:pPr>
        <w:pStyle w:val="Odsekzoznamu2"/>
        <w:spacing w:after="120" w:line="276" w:lineRule="auto"/>
        <w:jc w:val="both"/>
        <w:rPr>
          <w:del w:id="288" w:author="Autor"/>
          <w:sz w:val="22"/>
          <w:szCs w:val="22"/>
        </w:rPr>
      </w:pPr>
    </w:p>
    <w:p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ins w:id="289" w:author="Autor"/>
          <w:sz w:val="22"/>
          <w:szCs w:val="22"/>
        </w:rPr>
      </w:pPr>
      <w:ins w:id="290" w:author="Autor">
        <w:r w:rsidRPr="008A7C34">
          <w:rPr>
            <w:sz w:val="22"/>
            <w:szCs w:val="22"/>
          </w:rPr>
          <w:t xml:space="preserve">Poskytovateľ je povinný vykonať kontrolu </w:t>
        </w:r>
        <w:r w:rsidRPr="007D6ABC">
          <w:rPr>
            <w:sz w:val="22"/>
            <w:szCs w:val="22"/>
          </w:rPr>
          <w:t>Žiadosti o platbu podľa §</w:t>
        </w:r>
        <w:r>
          <w:rPr>
            <w:sz w:val="22"/>
            <w:szCs w:val="22"/>
          </w:rPr>
          <w:t xml:space="preserve"> </w:t>
        </w:r>
        <w:r w:rsidRPr="007D6ABC">
          <w:rPr>
            <w:sz w:val="22"/>
            <w:szCs w:val="22"/>
          </w:rPr>
          <w:t>7 a §</w:t>
        </w:r>
        <w:r>
          <w:rPr>
            <w:sz w:val="22"/>
            <w:szCs w:val="22"/>
          </w:rPr>
          <w:t xml:space="preserve"> 8 Z</w:t>
        </w:r>
        <w:r w:rsidRPr="007D6ABC">
          <w:rPr>
            <w:sz w:val="22"/>
            <w:szCs w:val="22"/>
          </w:rPr>
          <w:t xml:space="preserve">ákona </w:t>
        </w:r>
        <w:r>
          <w:rPr>
            <w:sz w:val="22"/>
            <w:szCs w:val="22"/>
          </w:rPr>
          <w:t>o </w:t>
        </w:r>
        <w:r w:rsidRPr="007D6ABC">
          <w:rPr>
            <w:sz w:val="22"/>
            <w:szCs w:val="22"/>
          </w:rPr>
          <w:t>finančnej kontrole a</w:t>
        </w:r>
        <w:r>
          <w:rPr>
            <w:sz w:val="22"/>
            <w:szCs w:val="22"/>
          </w:rPr>
          <w:t> </w:t>
        </w:r>
        <w:r w:rsidRPr="007D6ABC">
          <w:rPr>
            <w:sz w:val="22"/>
            <w:szCs w:val="22"/>
          </w:rPr>
          <w:t>audite</w:t>
        </w:r>
        <w:r w:rsidRPr="008713E4">
          <w:rPr>
            <w:sz w:val="22"/>
            <w:szCs w:val="22"/>
          </w:rPr>
          <w:t xml:space="preserve"> </w:t>
        </w:r>
        <w:r w:rsidRPr="00C65054">
          <w:rPr>
            <w:sz w:val="22"/>
            <w:szCs w:val="22"/>
          </w:rPr>
          <w:t xml:space="preserve">a článku </w:t>
        </w:r>
        <w:r w:rsidR="00F47F48" w:rsidRPr="004E0031">
          <w:rPr>
            <w:sz w:val="22"/>
            <w:szCs w:val="22"/>
          </w:rPr>
          <w:t>125</w:t>
        </w:r>
        <w:r w:rsidRPr="00C65054">
          <w:rPr>
            <w:sz w:val="22"/>
            <w:szCs w:val="22"/>
          </w:rPr>
          <w:t xml:space="preserve"> všeobecného nariadenia</w:t>
        </w:r>
        <w:r>
          <w:rPr>
            <w:sz w:val="22"/>
            <w:szCs w:val="22"/>
          </w:rPr>
          <w:t>, pričom Prijímateľ</w:t>
        </w:r>
        <w:r w:rsidR="00B1318E">
          <w:rPr>
            <w:sz w:val="22"/>
            <w:szCs w:val="22"/>
          </w:rPr>
          <w:t xml:space="preserve"> je</w:t>
        </w:r>
        <w:r>
          <w:rPr>
            <w:sz w:val="22"/>
            <w:szCs w:val="22"/>
          </w:rPr>
          <w:t xml:space="preserve"> povinný sa na účely výkonu kontroly riadiť § 21 </w:t>
        </w:r>
        <w:del w:id="291" w:author="Autor">
          <w:r w:rsidR="00F461A9" w:rsidDel="001F1F98">
            <w:rPr>
              <w:sz w:val="22"/>
              <w:szCs w:val="22"/>
            </w:rPr>
            <w:delText>z</w:delText>
          </w:r>
        </w:del>
        <w:r w:rsidR="001F1F98">
          <w:rPr>
            <w:sz w:val="22"/>
            <w:szCs w:val="22"/>
          </w:rPr>
          <w:t>Z</w:t>
        </w:r>
        <w:r>
          <w:rPr>
            <w:sz w:val="22"/>
            <w:szCs w:val="22"/>
          </w:rPr>
          <w:t>ákona o finančnej kontrole a</w:t>
        </w:r>
        <w:r w:rsidR="00E67ED2">
          <w:rPr>
            <w:sz w:val="22"/>
            <w:szCs w:val="22"/>
          </w:rPr>
          <w:t> </w:t>
        </w:r>
        <w:r>
          <w:rPr>
            <w:sz w:val="22"/>
            <w:szCs w:val="22"/>
          </w:rPr>
          <w:t>audite</w:t>
        </w:r>
        <w:r w:rsidR="00E67ED2">
          <w:rPr>
            <w:sz w:val="22"/>
            <w:szCs w:val="22"/>
          </w:rPr>
          <w:t>,</w:t>
        </w:r>
        <w:r>
          <w:rPr>
            <w:sz w:val="22"/>
            <w:szCs w:val="22"/>
          </w:rPr>
          <w:t xml:space="preserve"> inými relevantnými právnymi predpismi</w:t>
        </w:r>
        <w:r w:rsidR="00E67ED2">
          <w:rPr>
            <w:sz w:val="22"/>
            <w:szCs w:val="22"/>
          </w:rPr>
          <w:t xml:space="preserve"> a </w:t>
        </w:r>
        <w:r w:rsidR="009C2F7D">
          <w:rPr>
            <w:sz w:val="22"/>
            <w:szCs w:val="22"/>
          </w:rPr>
          <w:t>inými</w:t>
        </w:r>
        <w:r w:rsidR="00E67ED2">
          <w:rPr>
            <w:sz w:val="22"/>
            <w:szCs w:val="22"/>
          </w:rPr>
          <w:t xml:space="preserve"> dokumentmi Poskytovateľa</w:t>
        </w:r>
        <w:r>
          <w:rPr>
            <w:sz w:val="22"/>
            <w:szCs w:val="22"/>
          </w:rPr>
          <w:t>.</w:t>
        </w:r>
      </w:ins>
    </w:p>
    <w:p w:rsidR="000507B2" w:rsidRDefault="000507B2" w:rsidP="00D72FF2">
      <w:pPr>
        <w:pStyle w:val="Odsekzoznamu1"/>
        <w:spacing w:after="120" w:line="276" w:lineRule="auto"/>
        <w:jc w:val="both"/>
        <w:rPr>
          <w:ins w:id="292" w:author="Autor"/>
          <w:sz w:val="22"/>
          <w:szCs w:val="22"/>
        </w:rPr>
      </w:pPr>
    </w:p>
    <w:p w:rsidR="008C4227" w:rsidRDefault="00A91910" w:rsidP="008C4227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93" w:author="Autor">
          <w:pPr>
            <w:pStyle w:val="Odsekzoznamu2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</w:t>
      </w:r>
      <w:del w:id="294" w:author="Autor">
        <w:r w:rsidRPr="00A91910">
          <w:rPr>
            <w:sz w:val="22"/>
            <w:szCs w:val="22"/>
          </w:rPr>
          <w:delText>ako aj</w:delText>
        </w:r>
      </w:del>
      <w:ins w:id="295" w:author="Autor">
        <w:r w:rsidRPr="00A91910">
          <w:rPr>
            <w:sz w:val="22"/>
            <w:szCs w:val="22"/>
          </w:rPr>
          <w:t>a</w:t>
        </w:r>
      </w:ins>
      <w:r w:rsidRPr="00A91910">
        <w:rPr>
          <w:sz w:val="22"/>
          <w:szCs w:val="22"/>
        </w:rPr>
        <w:t xml:space="preserve"> Žiadosť o platbu (zúčtovanie zálohovej platby) </w:t>
      </w:r>
      <w:r w:rsidR="00124888" w:rsidRPr="00124888">
        <w:rPr>
          <w:b/>
          <w:sz w:val="22"/>
          <w:rPrChange w:id="296" w:author="Autor">
            <w:rPr>
              <w:sz w:val="22"/>
            </w:rPr>
          </w:rPrChange>
        </w:rPr>
        <w:t>schváli v plnej výške, schváli v zníženej výške, zamietne</w:t>
      </w:r>
      <w:del w:id="297" w:author="Autor">
        <w:r w:rsidRPr="00A91910">
          <w:rPr>
            <w:sz w:val="22"/>
            <w:szCs w:val="22"/>
          </w:rPr>
          <w:delText xml:space="preserve"> alebo </w:delText>
        </w:r>
      </w:del>
      <w:ins w:id="298" w:author="Autor">
        <w:r w:rsidR="0056773A" w:rsidRPr="00510D6A">
          <w:rPr>
            <w:b/>
            <w:sz w:val="22"/>
            <w:szCs w:val="22"/>
          </w:rPr>
          <w:t>, pozastaví</w:t>
        </w:r>
        <w:r w:rsidRPr="00A91910">
          <w:rPr>
            <w:sz w:val="22"/>
            <w:szCs w:val="22"/>
          </w:rPr>
          <w:t xml:space="preserve"> alebo</w:t>
        </w:r>
        <w:r w:rsidR="00DF6B24">
          <w:rPr>
            <w:sz w:val="22"/>
            <w:szCs w:val="22"/>
          </w:rPr>
          <w:t xml:space="preserve"> zo Žiadosti o platbu (zúčtovanie zálohovej platby)</w:t>
        </w:r>
      </w:ins>
      <w:r w:rsidRPr="00A91910">
        <w:rPr>
          <w:sz w:val="22"/>
          <w:szCs w:val="22"/>
        </w:rPr>
        <w:t xml:space="preserve"> </w:t>
      </w:r>
      <w:r w:rsidR="00124888" w:rsidRPr="00124888">
        <w:rPr>
          <w:b/>
          <w:sz w:val="22"/>
          <w:rPrChange w:id="299" w:author="Autor">
            <w:rPr>
              <w:sz w:val="22"/>
            </w:rPr>
          </w:rPrChange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:rsidR="008C4227" w:rsidRDefault="008C4227" w:rsidP="008C4227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  <w:pPrChange w:id="300" w:author="Autor">
          <w:pPr>
            <w:pStyle w:val="Odsekzoznamu2"/>
            <w:spacing w:line="276" w:lineRule="auto"/>
          </w:pPr>
        </w:pPrChange>
      </w:pPr>
    </w:p>
    <w:p w:rsidR="00A91910" w:rsidRPr="00A91910" w:rsidRDefault="00A91910" w:rsidP="00D72FF2">
      <w:pPr>
        <w:pStyle w:val="Odsekzoznamu2"/>
        <w:numPr>
          <w:ilvl w:val="0"/>
          <w:numId w:val="59"/>
        </w:numPr>
        <w:spacing w:after="120" w:line="276" w:lineRule="auto"/>
        <w:jc w:val="both"/>
        <w:rPr>
          <w:del w:id="301" w:author="Autor"/>
          <w:sz w:val="22"/>
          <w:szCs w:val="22"/>
        </w:rPr>
      </w:pPr>
      <w:del w:id="302" w:author="Autor">
        <w:r w:rsidRPr="00A91910">
          <w:rPr>
            <w:sz w:val="22"/>
            <w:szCs w:val="22"/>
          </w:rPr>
          <w:delText xml:space="preserve">Poskytovateľ po uhradení Prijímateľovi maximálne 95 % NFP na Projekt systémom zálohových platieb zabezpečí poskytnutie zostávajúcich minimálne 5 % NFP systémom refundácie na základe Žiadosti o platbu (s príznakom záverečná). Spolu s touto Žiadosťou o platbu predloží Prijímateľ aj účtovné doklady a výpis z účtu (resp. prehlásenie banky o úhrade) preukazujúci úhradu výdavkov deklarovaných v tejto Žiadosti o platbu ako aj relevantnú podpornú dokumentáciu. Ak Prijímateľ pri Realizácii aktivít Projektu nedosiahne 95 % NFP, Projekt môže byť ukončený aj Žiadosťou o platbu (zúčtovanie zálohovej platby). </w:delText>
        </w:r>
      </w:del>
    </w:p>
    <w:p w:rsidR="00A91910" w:rsidRPr="00A91910" w:rsidRDefault="00A91910" w:rsidP="00D72FF2">
      <w:pPr>
        <w:pStyle w:val="Odsekzoznamu2"/>
        <w:spacing w:after="120" w:line="276" w:lineRule="auto"/>
        <w:ind w:left="851"/>
        <w:jc w:val="both"/>
        <w:rPr>
          <w:del w:id="303" w:author="Autor"/>
          <w:sz w:val="22"/>
          <w:szCs w:val="22"/>
        </w:rPr>
      </w:pPr>
    </w:p>
    <w:p w:rsidR="00A91910" w:rsidRDefault="00A91910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ins w:id="304" w:author="Autor"/>
          <w:sz w:val="22"/>
          <w:szCs w:val="22"/>
        </w:rPr>
      </w:pPr>
      <w:del w:id="305" w:author="Autor">
        <w:r w:rsidRPr="00A91910">
          <w:rPr>
            <w:sz w:val="22"/>
            <w:szCs w:val="22"/>
          </w:rPr>
          <w:delText>Ustanovenia odsekov 12 až 1</w:delText>
        </w:r>
        <w:r w:rsidR="000507B2">
          <w:rPr>
            <w:sz w:val="22"/>
            <w:szCs w:val="22"/>
          </w:rPr>
          <w:delText>5</w:delText>
        </w:r>
        <w:r w:rsidRPr="00A91910">
          <w:rPr>
            <w:sz w:val="22"/>
            <w:szCs w:val="22"/>
          </w:rPr>
          <w:delText xml:space="preserve"> tohto článku VZP sa použijú rovnako aj na úpravu práv a povinností Zmluvných strán pri administrácií Žiadosti o platbu (s príznakom záverečná) podľa predchádzajúceho odseku tohto článku VZP.</w:delText>
        </w:r>
      </w:del>
      <w:ins w:id="306" w:author="Autor">
        <w:r w:rsidR="00DF6B24" w:rsidRPr="00802C1A">
          <w:rPr>
            <w:sz w:val="22"/>
            <w:szCs w:val="22"/>
          </w:rPr>
          <w:t xml:space="preserve">Zálohové platby sa Prijímateľovi poskytujú až do dosiahnutia maximálne 100 % aktuálnej výšky </w:t>
        </w:r>
        <w:r w:rsidR="009950F1">
          <w:rPr>
            <w:sz w:val="22"/>
            <w:szCs w:val="22"/>
          </w:rPr>
          <w:t>O</w:t>
        </w:r>
        <w:r w:rsidR="00DF6B24" w:rsidRPr="00802C1A">
          <w:rPr>
            <w:sz w:val="22"/>
            <w:szCs w:val="22"/>
          </w:rPr>
          <w:t xml:space="preserve">právnených výdavkov Projektu. Po poskytnutí poslednej zálohovej platby je Prijímateľ povinný zúčtovať celý zostatok NFP postupom podľa </w:t>
        </w:r>
        <w:r w:rsidR="00DF6B24" w:rsidRPr="004E0031">
          <w:rPr>
            <w:sz w:val="22"/>
            <w:szCs w:val="22"/>
          </w:rPr>
          <w:t>odsekov 4 až 1</w:t>
        </w:r>
        <w:r w:rsidR="004E0031">
          <w:rPr>
            <w:sz w:val="22"/>
            <w:szCs w:val="22"/>
          </w:rPr>
          <w:t>2</w:t>
        </w:r>
        <w:r w:rsidR="00DF6B24" w:rsidRPr="004E0031">
          <w:rPr>
            <w:sz w:val="22"/>
            <w:szCs w:val="22"/>
          </w:rPr>
          <w:t xml:space="preserve"> tohto</w:t>
        </w:r>
        <w:r w:rsidR="00DF6B24" w:rsidRPr="00802C1A">
          <w:rPr>
            <w:sz w:val="22"/>
            <w:szCs w:val="22"/>
          </w:rPr>
          <w:t xml:space="preserve"> článku VZP.</w:t>
        </w:r>
        <w:r w:rsidR="004E0031">
          <w:rPr>
            <w:sz w:val="22"/>
            <w:szCs w:val="22"/>
          </w:rPr>
          <w:t xml:space="preserve"> </w:t>
        </w:r>
        <w:r w:rsidR="00DF6B24" w:rsidRPr="004E0031">
          <w:rPr>
            <w:sz w:val="22"/>
            <w:szCs w:val="22"/>
          </w:rPr>
          <w:t xml:space="preserve">Posledná Žiadosť o platbu (zúčtovanie zálohovej platby) predložená v rámci Realizácie aktivít Projektu </w:t>
        </w:r>
        <w:r w:rsidR="00A62C28">
          <w:rPr>
            <w:sz w:val="22"/>
            <w:szCs w:val="22"/>
          </w:rPr>
          <w:t>plní</w:t>
        </w:r>
        <w:r w:rsidR="00DF6B24" w:rsidRPr="004E0031">
          <w:rPr>
            <w:sz w:val="22"/>
            <w:szCs w:val="22"/>
          </w:rPr>
          <w:t xml:space="preserve"> funkciu Žiadosti o platbu (s príznakom záverečná). </w:t>
        </w:r>
      </w:ins>
    </w:p>
    <w:p w:rsidR="009D4214" w:rsidRDefault="009D4214" w:rsidP="009C2F7D">
      <w:pPr>
        <w:pStyle w:val="Odsekzoznamu"/>
        <w:rPr>
          <w:ins w:id="307" w:author="Autor"/>
          <w:sz w:val="22"/>
          <w:szCs w:val="22"/>
        </w:rPr>
      </w:pPr>
    </w:p>
    <w:p w:rsidR="008C4227" w:rsidRDefault="009C2F7D" w:rsidP="008C4227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308" w:author="Autor">
          <w:pPr>
            <w:pStyle w:val="Odsekzoznamu2"/>
            <w:numPr>
              <w:numId w:val="59"/>
            </w:numPr>
            <w:spacing w:before="240" w:after="120" w:line="276" w:lineRule="auto"/>
            <w:ind w:hanging="360"/>
            <w:jc w:val="both"/>
          </w:pPr>
        </w:pPrChange>
      </w:pPr>
      <w:ins w:id="309" w:author="Autor">
        <w:r w:rsidRPr="008D1F03">
          <w:rPr>
            <w:sz w:val="22"/>
            <w:szCs w:val="22"/>
          </w:rPr>
          <w:t>Ak Žiadosť o platbu (</w:t>
        </w:r>
        <w:r w:rsidR="00E206A6">
          <w:rPr>
            <w:sz w:val="22"/>
            <w:szCs w:val="22"/>
          </w:rPr>
          <w:t>zúčtovanie zálohovej platby</w:t>
        </w:r>
        <w:r w:rsidRPr="008D1F03">
          <w:rPr>
            <w:sz w:val="22"/>
            <w:szCs w:val="22"/>
          </w:rPr>
          <w:t>) obsahuje výdavky, ktoré sú predmetom Prebiehajúceho skúmania, Poskytovateľ pozastav</w:t>
        </w:r>
        <w:r w:rsidR="00E206A6">
          <w:rPr>
            <w:sz w:val="22"/>
            <w:szCs w:val="22"/>
          </w:rPr>
          <w:t>í</w:t>
        </w:r>
        <w:r w:rsidRPr="008D1F03">
          <w:rPr>
            <w:sz w:val="22"/>
            <w:szCs w:val="22"/>
          </w:rPr>
          <w:t xml:space="preserve"> schvaľovanie </w:t>
        </w:r>
        <w:r w:rsidR="00E206A6">
          <w:rPr>
            <w:sz w:val="22"/>
            <w:szCs w:val="22"/>
          </w:rPr>
          <w:t>dotknutých</w:t>
        </w:r>
        <w:r w:rsidRPr="008D1F03">
          <w:rPr>
            <w:sz w:val="22"/>
            <w:szCs w:val="22"/>
          </w:rPr>
          <w:t xml:space="preserve"> výdavkov </w:t>
        </w:r>
        <w:r>
          <w:rPr>
            <w:sz w:val="22"/>
            <w:szCs w:val="22"/>
          </w:rPr>
          <w:t xml:space="preserve">až </w:t>
        </w:r>
        <w:r w:rsidRPr="008D1F03">
          <w:rPr>
            <w:sz w:val="22"/>
            <w:szCs w:val="22"/>
          </w:rPr>
          <w:t>do času ukončenia skúmania</w:t>
        </w:r>
        <w:r>
          <w:rPr>
            <w:sz w:val="22"/>
            <w:szCs w:val="22"/>
          </w:rPr>
          <w:t>.</w:t>
        </w:r>
      </w:ins>
      <w:r>
        <w:rPr>
          <w:sz w:val="22"/>
          <w:szCs w:val="22"/>
        </w:rPr>
        <w:t xml:space="preserve"> </w:t>
      </w:r>
    </w:p>
    <w:p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:rsidR="008C4227" w:rsidRDefault="00A91910" w:rsidP="008C4227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  <w:pPrChange w:id="310" w:author="Autor">
          <w:pPr>
            <w:pStyle w:val="Odsekzoznamu2"/>
            <w:numPr>
              <w:numId w:val="60"/>
            </w:numPr>
            <w:spacing w:before="240"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Poskytovateľ zabezpečí poskytovanie NFP, resp. jeho časti (ďalej aj „platba“) systémom refundácie, pričom Prijímateľ je povinný uhradiť výdavky </w:t>
      </w:r>
      <w:del w:id="311" w:author="Autor">
        <w:r w:rsidRPr="00A91910">
          <w:rPr>
            <w:sz w:val="22"/>
            <w:szCs w:val="22"/>
          </w:rPr>
          <w:delText xml:space="preserve">Dodávateľom </w:delText>
        </w:r>
      </w:del>
      <w:r w:rsidRPr="00A91910">
        <w:rPr>
          <w:sz w:val="22"/>
          <w:szCs w:val="22"/>
        </w:rPr>
        <w:t>z vlastných zdrojov a tie mu budú pri jednotlivých platbách refundované v pomernej výške k Celkovým oprávneným výdavkom.</w:t>
      </w:r>
      <w:ins w:id="312" w:author="Autor">
        <w:r w:rsidR="001E030D">
          <w:rPr>
            <w:sz w:val="22"/>
            <w:szCs w:val="22"/>
          </w:rPr>
          <w:t xml:space="preserve"> Podrobnosti a detailné postupy realizácie platieb systémom </w:t>
        </w:r>
        <w:r w:rsidR="00B878E5">
          <w:rPr>
            <w:sz w:val="22"/>
            <w:szCs w:val="22"/>
          </w:rPr>
          <w:lastRenderedPageBreak/>
          <w:t>refundácie</w:t>
        </w:r>
        <w:r w:rsidR="001E030D">
          <w:rPr>
            <w:sz w:val="22"/>
            <w:szCs w:val="22"/>
          </w:rPr>
          <w:t xml:space="preserve"> sú upravené v</w:t>
        </w:r>
        <w:r w:rsidR="00637205">
          <w:rPr>
            <w:sz w:val="22"/>
            <w:szCs w:val="22"/>
          </w:rPr>
          <w:t xml:space="preserve"> príslušnej </w:t>
        </w:r>
        <w:r w:rsidR="001E030D">
          <w:rPr>
            <w:sz w:val="22"/>
            <w:szCs w:val="22"/>
          </w:rPr>
          <w:t>kapitole Systému finančného riadenia, ktorý sa Zmluvné strany zaväzujú dodržiavať.</w:t>
        </w:r>
      </w:ins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313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  <w:pPrChange w:id="314" w:author="Autor">
          <w:pPr>
            <w:pStyle w:val="Odsekzoznamu2"/>
            <w:numPr>
              <w:numId w:val="60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del w:id="315" w:author="Autor">
        <w:r w:rsidRPr="00A91910">
          <w:rPr>
            <w:sz w:val="22"/>
            <w:szCs w:val="22"/>
          </w:rPr>
          <w:delText xml:space="preserve"> predloženej Prijímateľom v EUR. </w:delText>
        </w:r>
      </w:del>
      <w:ins w:id="316" w:author="Autor">
        <w:r w:rsidR="00B1318E">
          <w:rPr>
            <w:sz w:val="22"/>
            <w:szCs w:val="22"/>
          </w:rPr>
          <w:t>, ktorú Prijímateľ predkladá</w:t>
        </w:r>
        <w:r w:rsidRPr="00A91910">
          <w:rPr>
            <w:sz w:val="22"/>
            <w:szCs w:val="22"/>
          </w:rPr>
          <w:t xml:space="preserve"> v</w:t>
        </w:r>
        <w:r w:rsidR="00E34019">
          <w:rPr>
            <w:sz w:val="22"/>
            <w:szCs w:val="22"/>
          </w:rPr>
          <w:t> </w:t>
        </w:r>
        <w:r w:rsidRPr="00A91910">
          <w:rPr>
            <w:sz w:val="22"/>
            <w:szCs w:val="22"/>
          </w:rPr>
          <w:t>EUR</w:t>
        </w:r>
        <w:r w:rsidR="00E34019">
          <w:rPr>
            <w:sz w:val="22"/>
            <w:szCs w:val="22"/>
          </w:rPr>
          <w:t xml:space="preserve"> po </w:t>
        </w:r>
        <w:r w:rsidR="009950F1">
          <w:rPr>
            <w:sz w:val="22"/>
            <w:szCs w:val="22"/>
          </w:rPr>
          <w:t>Z</w:t>
        </w:r>
        <w:r w:rsidR="00E34019">
          <w:rPr>
            <w:sz w:val="22"/>
            <w:szCs w:val="22"/>
          </w:rPr>
          <w:t>ačatí realizácie</w:t>
        </w:r>
        <w:r w:rsidR="009950F1">
          <w:rPr>
            <w:sz w:val="22"/>
            <w:szCs w:val="22"/>
          </w:rPr>
          <w:t xml:space="preserve"> </w:t>
        </w:r>
        <w:r w:rsidR="00E34019">
          <w:rPr>
            <w:sz w:val="22"/>
            <w:szCs w:val="22"/>
          </w:rPr>
          <w:t xml:space="preserve">aktivít </w:t>
        </w:r>
        <w:r w:rsidR="00F461A9">
          <w:rPr>
            <w:sz w:val="22"/>
            <w:szCs w:val="22"/>
          </w:rPr>
          <w:t>P</w:t>
        </w:r>
        <w:r w:rsidR="00E34019">
          <w:rPr>
            <w:sz w:val="22"/>
            <w:szCs w:val="22"/>
          </w:rPr>
          <w:t>rojektu</w:t>
        </w:r>
        <w:r w:rsidR="00A62C28">
          <w:rPr>
            <w:sz w:val="22"/>
            <w:szCs w:val="22"/>
          </w:rPr>
          <w:t xml:space="preserve"> </w:t>
        </w:r>
        <w:r w:rsidR="00A62C28" w:rsidRPr="00E65D00">
          <w:rPr>
            <w:sz w:val="22"/>
            <w:szCs w:val="22"/>
          </w:rPr>
          <w:t>a po nadobudnutí účinnosti Zmluvy o poskytnutí NFP</w:t>
        </w:r>
        <w:r w:rsidR="00DF6B24">
          <w:rPr>
            <w:sz w:val="22"/>
            <w:szCs w:val="22"/>
          </w:rPr>
          <w:t>.</w:t>
        </w:r>
      </w:ins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317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E34019" w:rsidP="008C4227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  <w:pPrChange w:id="318" w:author="Autor">
          <w:pPr>
            <w:pStyle w:val="Odsekzoznamu2"/>
            <w:numPr>
              <w:numId w:val="60"/>
            </w:numPr>
            <w:spacing w:after="120" w:line="276" w:lineRule="auto"/>
            <w:ind w:hanging="360"/>
            <w:jc w:val="both"/>
          </w:pPr>
        </w:pPrChange>
      </w:pPr>
      <w:ins w:id="319" w:author="Autor">
        <w:r w:rsidRPr="001672D5">
          <w:rPr>
            <w:rFonts w:cs="Arial"/>
            <w:sz w:val="22"/>
            <w:szCs w:val="22"/>
          </w:rPr>
          <w:t xml:space="preserve">V rámci formulára </w:t>
        </w:r>
        <w:r w:rsidR="00B878E5">
          <w:rPr>
            <w:rFonts w:cs="Arial"/>
            <w:sz w:val="22"/>
            <w:szCs w:val="22"/>
          </w:rPr>
          <w:t>Ž</w:t>
        </w:r>
        <w:r w:rsidRPr="001672D5">
          <w:rPr>
            <w:rFonts w:cs="Arial"/>
            <w:sz w:val="22"/>
            <w:szCs w:val="22"/>
          </w:rPr>
          <w:t xml:space="preserve">iadosti o platbu </w:t>
        </w:r>
        <w:r w:rsidR="00B878E5">
          <w:rPr>
            <w:rFonts w:cs="Arial"/>
            <w:sz w:val="22"/>
            <w:szCs w:val="22"/>
          </w:rPr>
          <w:t>P</w:t>
        </w:r>
        <w:r w:rsidRPr="001672D5">
          <w:rPr>
            <w:rFonts w:cs="Arial"/>
            <w:sz w:val="22"/>
            <w:szCs w:val="22"/>
          </w:rPr>
          <w:t>rijímateľ uvedie deklarované výdavky podľa skupiny výdavkov v zmysle </w:t>
        </w:r>
        <w:r w:rsidR="00B878E5">
          <w:rPr>
            <w:rFonts w:cs="Arial"/>
            <w:sz w:val="22"/>
            <w:szCs w:val="22"/>
          </w:rPr>
          <w:t>Z</w:t>
        </w:r>
        <w:r w:rsidRPr="001672D5">
          <w:rPr>
            <w:rFonts w:cs="Arial"/>
            <w:sz w:val="22"/>
            <w:szCs w:val="22"/>
          </w:rPr>
          <w:t xml:space="preserve">mluvy o poskytnutí </w:t>
        </w:r>
        <w:r w:rsidR="00B878E5">
          <w:rPr>
            <w:rFonts w:cs="Arial"/>
            <w:sz w:val="22"/>
            <w:szCs w:val="22"/>
          </w:rPr>
          <w:t>NFP</w:t>
        </w:r>
        <w:r w:rsidR="00B878E5">
          <w:rPr>
            <w:rFonts w:cs="Arial"/>
            <w:szCs w:val="16"/>
          </w:rPr>
          <w:t>.</w:t>
        </w:r>
        <w:r>
          <w:rPr>
            <w:rFonts w:cs="Arial"/>
            <w:szCs w:val="16"/>
          </w:rPr>
          <w:t xml:space="preserve"> </w:t>
        </w:r>
      </w:ins>
      <w:r w:rsidR="00A91910" w:rsidRPr="00A91910">
        <w:rPr>
          <w:sz w:val="22"/>
          <w:szCs w:val="22"/>
        </w:rPr>
        <w:t xml:space="preserve">Prijímateľ je povinný spolu so Žiadosťou o platbu predložiť aj účtovné doklady </w:t>
      </w:r>
      <w:del w:id="320" w:author="Autor">
        <w:r w:rsidR="00A91910" w:rsidRPr="00A91910">
          <w:rPr>
            <w:sz w:val="22"/>
            <w:szCs w:val="22"/>
          </w:rPr>
          <w:delText>a výpis z účtu (resp. prehlásenie banky o úhrade) preukazujúci</w:delText>
        </w:r>
      </w:del>
      <w:ins w:id="321" w:author="Autor">
        <w:r w:rsidR="00A91910" w:rsidRPr="00A91910">
          <w:rPr>
            <w:sz w:val="22"/>
            <w:szCs w:val="22"/>
          </w:rPr>
          <w:t>preukazujúc</w:t>
        </w:r>
        <w:r>
          <w:rPr>
            <w:sz w:val="22"/>
            <w:szCs w:val="22"/>
          </w:rPr>
          <w:t>e</w:t>
        </w:r>
      </w:ins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</w:t>
      </w:r>
      <w:del w:id="322" w:author="Autor">
        <w:r w:rsidR="00A91910" w:rsidRPr="00A91910">
          <w:rPr>
            <w:sz w:val="22"/>
            <w:szCs w:val="22"/>
          </w:rPr>
          <w:delText xml:space="preserve">prípadne aj </w:delText>
        </w:r>
      </w:del>
      <w:r w:rsidR="00A91910" w:rsidRPr="00A91910">
        <w:rPr>
          <w:sz w:val="22"/>
          <w:szCs w:val="22"/>
        </w:rPr>
        <w:t>relevantnú podpornú dokumentáciu</w:t>
      </w:r>
      <w:ins w:id="323" w:author="Autor">
        <w:r w:rsidR="00334FF6">
          <w:rPr>
            <w:sz w:val="22"/>
            <w:szCs w:val="22"/>
          </w:rPr>
          <w:t xml:space="preserve">, ktorej minimálny </w:t>
        </w:r>
        <w:r w:rsidR="007D5801">
          <w:rPr>
            <w:sz w:val="22"/>
            <w:szCs w:val="22"/>
          </w:rPr>
          <w:t>r</w:t>
        </w:r>
        <w:r w:rsidR="00334FF6">
          <w:rPr>
            <w:sz w:val="22"/>
            <w:szCs w:val="22"/>
          </w:rPr>
          <w:t xml:space="preserve">ozsah stanovuje Systém riadenia EŠIF a </w:t>
        </w:r>
        <w:r w:rsidR="001B1F4E">
          <w:rPr>
            <w:sz w:val="22"/>
            <w:szCs w:val="22"/>
          </w:rPr>
          <w:t>Poskytovateľ</w:t>
        </w:r>
      </w:ins>
      <w:r w:rsidR="00A91910" w:rsidRPr="00A91910">
        <w:rPr>
          <w:sz w:val="22"/>
          <w:szCs w:val="22"/>
        </w:rPr>
        <w:t xml:space="preserve">. </w:t>
      </w:r>
    </w:p>
    <w:p w:rsidR="008C4227" w:rsidRDefault="00A91910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324" w:author="Autor">
          <w:pPr>
            <w:pStyle w:val="Odsekzoznamu2"/>
            <w:spacing w:after="120" w:line="276" w:lineRule="auto"/>
            <w:jc w:val="both"/>
          </w:pPr>
        </w:pPrChange>
      </w:pPr>
      <w:r w:rsidRPr="00A91910">
        <w:rPr>
          <w:sz w:val="22"/>
          <w:szCs w:val="22"/>
        </w:rPr>
        <w:t xml:space="preserve"> </w:t>
      </w:r>
    </w:p>
    <w:p w:rsidR="008C4227" w:rsidRDefault="00A91910" w:rsidP="008C4227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  <w:pPrChange w:id="325" w:author="Autor">
          <w:pPr>
            <w:pStyle w:val="Odsekzoznamu2"/>
            <w:numPr>
              <w:numId w:val="60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124888" w:rsidRPr="00124888">
        <w:rPr>
          <w:sz w:val="22"/>
          <w:rPrChange w:id="326" w:author="Autor">
            <w:rPr/>
          </w:rPrChange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327" w:author="Autor">
          <w:pPr>
            <w:pStyle w:val="Odsekzoznamu2"/>
            <w:spacing w:after="120" w:line="276" w:lineRule="auto"/>
            <w:jc w:val="both"/>
          </w:pPr>
        </w:pPrChange>
      </w:pPr>
    </w:p>
    <w:p w:rsidR="00A91910" w:rsidRDefault="00A91910" w:rsidP="00D72FF2">
      <w:pPr>
        <w:pStyle w:val="Odsekzoznamu2"/>
        <w:numPr>
          <w:ilvl w:val="0"/>
          <w:numId w:val="60"/>
        </w:numPr>
        <w:spacing w:after="120" w:line="276" w:lineRule="auto"/>
        <w:jc w:val="both"/>
        <w:rPr>
          <w:del w:id="328" w:author="Autor"/>
          <w:sz w:val="22"/>
          <w:szCs w:val="22"/>
        </w:rPr>
      </w:pPr>
      <w:del w:id="329" w:author="Autor">
        <w:r w:rsidRPr="00A91910">
          <w:rPr>
            <w:sz w:val="22"/>
            <w:szCs w:val="22"/>
          </w:rPr>
          <w:delText xml:space="preserve">Poskytovateľ je povinný vykonať kontrolu Žiadosti o platbu podľa </w:delText>
        </w:r>
        <w:r w:rsidR="0051115F">
          <w:rPr>
            <w:sz w:val="22"/>
            <w:szCs w:val="22"/>
          </w:rPr>
          <w:delText xml:space="preserve">§7 a §8 </w:delText>
        </w:r>
        <w:r w:rsidR="00A3648F">
          <w:rPr>
            <w:sz w:val="22"/>
            <w:szCs w:val="22"/>
          </w:rPr>
          <w:delText xml:space="preserve">zákona o finančnej kontrole a audite </w:delText>
        </w:r>
        <w:r w:rsidRPr="00A91910">
          <w:rPr>
            <w:sz w:val="22"/>
            <w:szCs w:val="22"/>
          </w:rPr>
          <w:delText xml:space="preserve">a článku 74 všeobecného </w:delText>
        </w:r>
        <w:r w:rsidR="00BF0C28" w:rsidRPr="00A91910">
          <w:rPr>
            <w:sz w:val="22"/>
            <w:szCs w:val="22"/>
          </w:rPr>
          <w:delText>nariadenia</w:delText>
        </w:r>
        <w:r w:rsidR="00BF0C28">
          <w:rPr>
            <w:sz w:val="22"/>
            <w:szCs w:val="22"/>
          </w:rPr>
          <w:delText>, a to najmä</w:delText>
        </w:r>
        <w:r w:rsidR="00BF0C28" w:rsidRPr="009E126A">
          <w:rPr>
            <w:sz w:val="22"/>
            <w:szCs w:val="22"/>
          </w:rPr>
          <w:delText xml:space="preserve"> kontrolu správnosti 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deklarovaných výdavkov a ostatných skutočností uvedených v</w:delText>
        </w:r>
        <w:r w:rsidR="0021081B">
          <w:rPr>
            <w:sz w:val="22"/>
            <w:szCs w:val="22"/>
          </w:rPr>
          <w:delText xml:space="preserve"> danej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 vo vzťahu ku všetkým deklarovaným výdavkom a ostatných skutočností uvedených v</w:delText>
        </w:r>
        <w:r w:rsidR="00BF0C28">
          <w:rPr>
            <w:sz w:val="22"/>
            <w:szCs w:val="22"/>
          </w:rPr>
          <w:delText> Žiadosti o platbu</w:delText>
        </w:r>
        <w:r w:rsidR="00BF0C28" w:rsidRPr="009E126A">
          <w:rPr>
            <w:sz w:val="22"/>
            <w:szCs w:val="22"/>
          </w:rPr>
          <w:delText xml:space="preserve"> </w:delText>
        </w:r>
        <w:r w:rsidR="00BF0C28">
          <w:rPr>
            <w:sz w:val="22"/>
            <w:szCs w:val="22"/>
          </w:rPr>
          <w:delText>P</w:delText>
        </w:r>
        <w:r w:rsidR="00BF0C28" w:rsidRPr="009E126A">
          <w:rPr>
            <w:sz w:val="22"/>
            <w:szCs w:val="22"/>
          </w:rPr>
          <w:delText>rijímateľa pred ich uhradením/zúčtovaním</w:delText>
        </w:r>
        <w:r w:rsidR="00BF0C28" w:rsidRPr="00A91910">
          <w:rPr>
            <w:sz w:val="22"/>
            <w:szCs w:val="22"/>
          </w:rPr>
          <w:delText xml:space="preserve">. Ak Poskytovateľ zistí nedostatky predloženej Žiadosti o platbu, vyzve Prijímateľa, aby ju doplnil alebo </w:delText>
        </w:r>
        <w:r w:rsidR="00BF0C28">
          <w:rPr>
            <w:sz w:val="22"/>
            <w:szCs w:val="22"/>
          </w:rPr>
          <w:delText>zmenil</w:delText>
        </w:r>
        <w:r w:rsidR="00BF0C28" w:rsidRPr="00A91910">
          <w:rPr>
            <w:sz w:val="22"/>
            <w:szCs w:val="22"/>
          </w:rPr>
          <w:delText xml:space="preserve"> a určí mu na to primeranú lehotu</w:delText>
        </w:r>
        <w:r w:rsidR="00BF0C28">
          <w:rPr>
            <w:sz w:val="22"/>
            <w:szCs w:val="22"/>
          </w:rPr>
          <w:delText xml:space="preserve"> (za výzvu na doplnenie alebo zmenu je možné považovať aj doručenie návrhu</w:delText>
        </w:r>
        <w:r w:rsidR="00615B06">
          <w:rPr>
            <w:sz w:val="22"/>
            <w:szCs w:val="22"/>
          </w:rPr>
          <w:delText xml:space="preserve"> čiastkovej správy</w:delText>
        </w:r>
        <w:r w:rsidR="00CD56B1">
          <w:rPr>
            <w:sz w:val="22"/>
            <w:szCs w:val="22"/>
          </w:rPr>
          <w:delText xml:space="preserve"> z kontroly</w:delText>
        </w:r>
        <w:r w:rsidR="00615B06">
          <w:rPr>
            <w:sz w:val="22"/>
            <w:szCs w:val="22"/>
          </w:rPr>
          <w:delText>/návrhu</w:delText>
        </w:r>
        <w:r w:rsidR="00BF0C28">
          <w:rPr>
            <w:sz w:val="22"/>
            <w:szCs w:val="22"/>
          </w:rPr>
          <w:delText xml:space="preserve"> správy z kontroly)</w:delText>
        </w:r>
        <w:r w:rsidR="00BF0C28" w:rsidRPr="00A91910">
          <w:rPr>
            <w:sz w:val="22"/>
            <w:szCs w:val="22"/>
          </w:rPr>
          <w:delText xml:space="preserve">. </w:delText>
        </w:r>
        <w:r w:rsidR="00BF0C28">
          <w:rPr>
            <w:sz w:val="22"/>
            <w:szCs w:val="22"/>
          </w:rPr>
          <w:delText>Ak Poskytovateľ písomne oznámil Prijímateľovi prerušenie a jeho dôvody, l</w:delText>
        </w:r>
        <w:r w:rsidR="00BF0C28" w:rsidRPr="00A91910">
          <w:rPr>
            <w:sz w:val="22"/>
            <w:szCs w:val="22"/>
          </w:rPr>
          <w:delText xml:space="preserve">ehota na schválenie Žiadosti o platbu </w:delText>
        </w:r>
        <w:r w:rsidR="00BF0C28">
          <w:rPr>
            <w:sz w:val="22"/>
            <w:szCs w:val="22"/>
          </w:rPr>
          <w:delText xml:space="preserve">je </w:delText>
        </w:r>
        <w:r w:rsidR="00BF0C28" w:rsidRPr="00A91910">
          <w:rPr>
            <w:sz w:val="22"/>
            <w:szCs w:val="22"/>
          </w:rPr>
          <w:delText xml:space="preserve">v taktom prípade v súlade s čl. 132 všeobecného nariadenia </w:delText>
        </w:r>
        <w:r w:rsidR="00BF0C28">
          <w:rPr>
            <w:sz w:val="22"/>
            <w:szCs w:val="22"/>
          </w:rPr>
          <w:delText xml:space="preserve">prerušená. </w:delText>
        </w:r>
        <w:r w:rsidR="00BF0C28" w:rsidRPr="00A91910">
          <w:rPr>
            <w:sz w:val="22"/>
            <w:szCs w:val="22"/>
          </w:rPr>
          <w:delText xml:space="preserve">Ak to Poskytovateľ považuje za potrebné, v súlade s čl. 12 VZP a </w:delText>
        </w:r>
        <w:r w:rsidR="0051115F">
          <w:rPr>
            <w:sz w:val="22"/>
            <w:szCs w:val="22"/>
          </w:rPr>
          <w:delText xml:space="preserve">§9 </w:delText>
        </w:r>
        <w:r w:rsidR="00A3648F">
          <w:rPr>
            <w:sz w:val="22"/>
            <w:szCs w:val="22"/>
          </w:rPr>
          <w:delText xml:space="preserve">zákonom o finančnej kontrole a audite </w:delText>
        </w:r>
        <w:r w:rsidR="00BF0C28" w:rsidRPr="00A91910">
          <w:rPr>
            <w:sz w:val="22"/>
            <w:szCs w:val="22"/>
          </w:rPr>
          <w:delText>vykoná okrem administratívnej</w:delText>
        </w:r>
        <w:r w:rsidR="00DF02C8">
          <w:rPr>
            <w:sz w:val="22"/>
            <w:szCs w:val="22"/>
          </w:rPr>
          <w:delText xml:space="preserve"> finančnej</w:delText>
        </w:r>
        <w:r w:rsidR="00BF0C28" w:rsidRPr="00A91910">
          <w:rPr>
            <w:sz w:val="22"/>
            <w:szCs w:val="22"/>
          </w:rPr>
          <w:delText xml:space="preserve"> kontroly aj </w:delText>
        </w:r>
        <w:r w:rsidR="009813B6">
          <w:rPr>
            <w:sz w:val="22"/>
            <w:szCs w:val="22"/>
          </w:rPr>
          <w:delText xml:space="preserve">finančnú </w:delText>
        </w:r>
        <w:r w:rsidR="00BF0C28" w:rsidRPr="00A91910">
          <w:rPr>
            <w:sz w:val="22"/>
            <w:szCs w:val="22"/>
          </w:rPr>
          <w:delText xml:space="preserve">kontrolu na mieste. </w:delText>
        </w:r>
        <w:r w:rsidR="00BF0C28">
          <w:rPr>
            <w:sz w:val="22"/>
            <w:szCs w:val="22"/>
          </w:rPr>
          <w:delText>Poskytovateľ</w:delText>
        </w:r>
        <w:r w:rsidR="00BF0C28" w:rsidRPr="009E126A">
          <w:rPr>
            <w:sz w:val="22"/>
            <w:szCs w:val="22"/>
          </w:rPr>
          <w:delText xml:space="preserve"> je oprávnený </w:delText>
        </w:r>
        <w:r w:rsidR="00BF0C28">
          <w:rPr>
            <w:sz w:val="22"/>
            <w:szCs w:val="22"/>
          </w:rPr>
          <w:delText>určiť</w:delText>
        </w:r>
        <w:r w:rsidR="00BF0C28" w:rsidRPr="009E126A">
          <w:rPr>
            <w:sz w:val="22"/>
            <w:szCs w:val="22"/>
          </w:rPr>
          <w:delText>, že časť deklarovaných výdavkov, ktorá si vyžaduje doplnenie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zmenu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 xml:space="preserve">overenie niektorých skutočností na mieste, príp. to </w:delText>
        </w:r>
        <w:r w:rsidR="00BF0C28">
          <w:rPr>
            <w:sz w:val="22"/>
            <w:szCs w:val="22"/>
          </w:rPr>
          <w:delText xml:space="preserve">určí  Poskytovateľ </w:delText>
        </w:r>
        <w:r w:rsidR="00BF0C28" w:rsidRPr="009E126A">
          <w:rPr>
            <w:sz w:val="22"/>
            <w:szCs w:val="22"/>
          </w:rPr>
          <w:delText xml:space="preserve">z iného dôvodu, bude vyčlenená do predmetu samostatnej kontroly. </w:delText>
        </w:r>
        <w:r w:rsidR="00BF0C28">
          <w:rPr>
            <w:sz w:val="22"/>
            <w:szCs w:val="22"/>
          </w:rPr>
          <w:delText>A</w:delText>
        </w:r>
        <w:r w:rsidR="00BF0C28" w:rsidRPr="009E126A">
          <w:rPr>
            <w:sz w:val="22"/>
            <w:szCs w:val="22"/>
          </w:rPr>
          <w:delText xml:space="preserve">k </w:delText>
        </w:r>
        <w:r w:rsidR="00BF0C28">
          <w:rPr>
            <w:sz w:val="22"/>
            <w:szCs w:val="22"/>
          </w:rPr>
          <w:delText xml:space="preserve">Poskytovateľ </w:delText>
        </w:r>
        <w:r w:rsidR="00BF0C28" w:rsidRPr="009E126A">
          <w:rPr>
            <w:sz w:val="22"/>
            <w:szCs w:val="22"/>
          </w:rPr>
          <w:delText xml:space="preserve">vyčlení časť výdavkov na samostatnú kontrolu, lehota, ktorá uplynula od doručenia písomnej formy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, z ktorej bola časť výdavkov vyčlenená do predmetu samostatnej kontroly sa započítava do lehoty stanovenej na kontrolu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 vykonanú administratívnou formou</w:delText>
        </w:r>
        <w:r w:rsidR="00BF0C28">
          <w:rPr>
            <w:sz w:val="22"/>
            <w:szCs w:val="22"/>
          </w:rPr>
          <w:delText>.</w:delText>
        </w:r>
      </w:del>
    </w:p>
    <w:p w:rsidR="00AB36DC" w:rsidRPr="00BF0C28" w:rsidRDefault="00AB36DC" w:rsidP="00D72FF2">
      <w:pPr>
        <w:pStyle w:val="Odsekzoznamu2"/>
        <w:spacing w:after="120" w:line="276" w:lineRule="auto"/>
        <w:jc w:val="both"/>
        <w:rPr>
          <w:del w:id="330" w:author="Autor"/>
          <w:sz w:val="22"/>
          <w:szCs w:val="22"/>
        </w:rPr>
      </w:pPr>
    </w:p>
    <w:p w:rsidR="009D4214" w:rsidRDefault="00B878E5" w:rsidP="002145FE">
      <w:pPr>
        <w:pStyle w:val="Odsekzoznamu1"/>
        <w:spacing w:before="240" w:after="120" w:line="276" w:lineRule="auto"/>
        <w:jc w:val="both"/>
        <w:rPr>
          <w:ins w:id="331" w:author="Autor"/>
          <w:sz w:val="22"/>
          <w:szCs w:val="22"/>
        </w:rPr>
      </w:pPr>
      <w:ins w:id="332" w:author="Autor">
        <w:r w:rsidRPr="008A7C34">
          <w:rPr>
            <w:sz w:val="22"/>
            <w:szCs w:val="22"/>
          </w:rPr>
          <w:t xml:space="preserve">Poskytovateľ je povinný vykonať kontrolu </w:t>
        </w:r>
        <w:r w:rsidRPr="007D6ABC">
          <w:rPr>
            <w:sz w:val="22"/>
            <w:szCs w:val="22"/>
          </w:rPr>
          <w:t>Žiadosti o platbu podľa §</w:t>
        </w:r>
        <w:r>
          <w:rPr>
            <w:sz w:val="22"/>
            <w:szCs w:val="22"/>
          </w:rPr>
          <w:t xml:space="preserve"> </w:t>
        </w:r>
        <w:r w:rsidRPr="007D6ABC">
          <w:rPr>
            <w:sz w:val="22"/>
            <w:szCs w:val="22"/>
          </w:rPr>
          <w:t>7 a §</w:t>
        </w:r>
        <w:r>
          <w:rPr>
            <w:sz w:val="22"/>
            <w:szCs w:val="22"/>
          </w:rPr>
          <w:t xml:space="preserve"> 8 Z</w:t>
        </w:r>
        <w:r w:rsidRPr="007D6ABC">
          <w:rPr>
            <w:sz w:val="22"/>
            <w:szCs w:val="22"/>
          </w:rPr>
          <w:t xml:space="preserve">ákona </w:t>
        </w:r>
        <w:r>
          <w:rPr>
            <w:sz w:val="22"/>
            <w:szCs w:val="22"/>
          </w:rPr>
          <w:t>o </w:t>
        </w:r>
        <w:r w:rsidRPr="007D6ABC">
          <w:rPr>
            <w:sz w:val="22"/>
            <w:szCs w:val="22"/>
          </w:rPr>
          <w:t>finančnej kontrole a</w:t>
        </w:r>
        <w:r>
          <w:rPr>
            <w:sz w:val="22"/>
            <w:szCs w:val="22"/>
          </w:rPr>
          <w:t> </w:t>
        </w:r>
        <w:r w:rsidRPr="007D6ABC">
          <w:rPr>
            <w:sz w:val="22"/>
            <w:szCs w:val="22"/>
          </w:rPr>
          <w:t>audite</w:t>
        </w:r>
        <w:r w:rsidRPr="008713E4">
          <w:rPr>
            <w:sz w:val="22"/>
            <w:szCs w:val="22"/>
          </w:rPr>
          <w:t xml:space="preserve"> </w:t>
        </w:r>
        <w:r w:rsidRPr="00C65054">
          <w:rPr>
            <w:sz w:val="22"/>
            <w:szCs w:val="22"/>
          </w:rPr>
          <w:t xml:space="preserve">a článku </w:t>
        </w:r>
        <w:r w:rsidR="002D7C90" w:rsidRPr="004E0031">
          <w:rPr>
            <w:sz w:val="22"/>
            <w:szCs w:val="22"/>
          </w:rPr>
          <w:t>125</w:t>
        </w:r>
        <w:r w:rsidRPr="00C65054">
          <w:rPr>
            <w:sz w:val="22"/>
            <w:szCs w:val="22"/>
          </w:rPr>
          <w:t xml:space="preserve"> všeobecného nariadenia</w:t>
        </w:r>
        <w:r>
          <w:rPr>
            <w:sz w:val="22"/>
            <w:szCs w:val="22"/>
          </w:rPr>
          <w:t>, pričom Prijímateľ</w:t>
        </w:r>
        <w:r w:rsidR="00B1318E">
          <w:rPr>
            <w:sz w:val="22"/>
            <w:szCs w:val="22"/>
          </w:rPr>
          <w:t xml:space="preserve"> je</w:t>
        </w:r>
        <w:r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lastRenderedPageBreak/>
          <w:t xml:space="preserve">povinný sa na účely výkonu kontroly riadiť § 21 </w:t>
        </w:r>
        <w:r w:rsidR="00F461A9">
          <w:rPr>
            <w:sz w:val="22"/>
            <w:szCs w:val="22"/>
          </w:rPr>
          <w:t>z</w:t>
        </w:r>
        <w:r>
          <w:rPr>
            <w:sz w:val="22"/>
            <w:szCs w:val="22"/>
          </w:rPr>
          <w:t>ákona o finančnej kontrole a</w:t>
        </w:r>
        <w:r w:rsidR="00E67ED2">
          <w:rPr>
            <w:sz w:val="22"/>
            <w:szCs w:val="22"/>
          </w:rPr>
          <w:t> </w:t>
        </w:r>
        <w:r>
          <w:rPr>
            <w:sz w:val="22"/>
            <w:szCs w:val="22"/>
          </w:rPr>
          <w:t>audite</w:t>
        </w:r>
        <w:r w:rsidR="00E67ED2">
          <w:rPr>
            <w:sz w:val="22"/>
            <w:szCs w:val="22"/>
          </w:rPr>
          <w:t>,</w:t>
        </w:r>
        <w:r>
          <w:rPr>
            <w:sz w:val="22"/>
            <w:szCs w:val="22"/>
          </w:rPr>
          <w:t xml:space="preserve"> inými relevantnými právnymi predpismi</w:t>
        </w:r>
        <w:r w:rsidR="00E67ED2">
          <w:rPr>
            <w:sz w:val="22"/>
            <w:szCs w:val="22"/>
          </w:rPr>
          <w:t xml:space="preserve"> a </w:t>
        </w:r>
        <w:r w:rsidR="009C2F7D">
          <w:rPr>
            <w:sz w:val="22"/>
            <w:szCs w:val="22"/>
          </w:rPr>
          <w:t>inými</w:t>
        </w:r>
        <w:r w:rsidR="00E67ED2">
          <w:rPr>
            <w:sz w:val="22"/>
            <w:szCs w:val="22"/>
          </w:rPr>
          <w:t xml:space="preserve"> dokumentmi Poskytovateľa</w:t>
        </w:r>
        <w:r>
          <w:rPr>
            <w:sz w:val="22"/>
            <w:szCs w:val="22"/>
          </w:rPr>
          <w:t>.</w:t>
        </w:r>
      </w:ins>
    </w:p>
    <w:p w:rsidR="008C4227" w:rsidRDefault="00A91910" w:rsidP="008C4227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  <w:pPrChange w:id="333" w:author="Autor">
          <w:pPr>
            <w:pStyle w:val="Odsekzoznamu2"/>
            <w:numPr>
              <w:numId w:val="60"/>
            </w:numPr>
            <w:spacing w:before="240" w:after="120" w:line="276" w:lineRule="auto"/>
            <w:ind w:hanging="360"/>
            <w:jc w:val="both"/>
          </w:pPr>
        </w:pPrChange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ins w:id="334" w:author="Autor">
        <w:r w:rsidR="0056773A" w:rsidRPr="009D4214">
          <w:rPr>
            <w:sz w:val="22"/>
            <w:szCs w:val="22"/>
          </w:rPr>
          <w:t xml:space="preserve">pozastaví </w:t>
        </w:r>
      </w:ins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:rsidR="002145FE" w:rsidRDefault="002145FE" w:rsidP="002145FE">
      <w:pPr>
        <w:pStyle w:val="Odsekzoznamu1"/>
        <w:spacing w:after="120" w:line="276" w:lineRule="auto"/>
        <w:jc w:val="both"/>
        <w:rPr>
          <w:ins w:id="335" w:author="Autor"/>
          <w:sz w:val="22"/>
          <w:szCs w:val="22"/>
        </w:rPr>
      </w:pPr>
    </w:p>
    <w:p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ins w:id="336" w:author="Autor"/>
          <w:sz w:val="22"/>
          <w:szCs w:val="22"/>
        </w:rPr>
      </w:pPr>
      <w:ins w:id="337" w:author="Autor">
        <w:r w:rsidRPr="008D1F03">
          <w:rPr>
            <w:sz w:val="22"/>
            <w:szCs w:val="22"/>
          </w:rPr>
          <w:t>Ak Žiadosť o platbu obsahuje výdavky, ktoré sú predmetom Prebiehajúceho skúmania, Poskytovateľ pozastav</w:t>
        </w:r>
        <w:r>
          <w:rPr>
            <w:sz w:val="22"/>
            <w:szCs w:val="22"/>
          </w:rPr>
          <w:t>í</w:t>
        </w:r>
        <w:r w:rsidRPr="008D1F03">
          <w:rPr>
            <w:sz w:val="22"/>
            <w:szCs w:val="22"/>
          </w:rPr>
          <w:t xml:space="preserve"> schvaľovanie </w:t>
        </w:r>
        <w:r>
          <w:rPr>
            <w:sz w:val="22"/>
            <w:szCs w:val="22"/>
          </w:rPr>
          <w:t>dotknutých</w:t>
        </w:r>
        <w:r w:rsidRPr="008D1F03">
          <w:rPr>
            <w:sz w:val="22"/>
            <w:szCs w:val="22"/>
          </w:rPr>
          <w:t xml:space="preserve"> výdavkov </w:t>
        </w:r>
        <w:r>
          <w:rPr>
            <w:sz w:val="22"/>
            <w:szCs w:val="22"/>
          </w:rPr>
          <w:t xml:space="preserve">až </w:t>
        </w:r>
        <w:r w:rsidRPr="008D1F03">
          <w:rPr>
            <w:sz w:val="22"/>
            <w:szCs w:val="22"/>
          </w:rPr>
          <w:t>do času ukončenia skúmania</w:t>
        </w:r>
        <w:r>
          <w:rPr>
            <w:sz w:val="22"/>
            <w:szCs w:val="22"/>
          </w:rPr>
          <w:t xml:space="preserve">. </w:t>
        </w:r>
      </w:ins>
    </w:p>
    <w:p w:rsidR="002145FE" w:rsidRPr="002145FE" w:rsidRDefault="002145FE" w:rsidP="002145FE">
      <w:pPr>
        <w:pStyle w:val="Odsekzoznamu1"/>
        <w:spacing w:after="120" w:line="276" w:lineRule="auto"/>
        <w:jc w:val="both"/>
        <w:rPr>
          <w:ins w:id="338" w:author="Autor"/>
          <w:sz w:val="22"/>
          <w:szCs w:val="22"/>
        </w:rPr>
      </w:pPr>
    </w:p>
    <w:p w:rsidR="001C6578" w:rsidRDefault="001C6578" w:rsidP="00510D6A">
      <w:pPr>
        <w:pStyle w:val="Odsekzoznamu1"/>
        <w:rPr>
          <w:ins w:id="339" w:author="Autor"/>
          <w:b/>
          <w:bCs/>
          <w:caps/>
        </w:rPr>
      </w:pPr>
    </w:p>
    <w:p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:rsidR="008C4227" w:rsidRDefault="00A91910" w:rsidP="008C4227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  <w:pPrChange w:id="340" w:author="Autor">
          <w:pPr>
            <w:pStyle w:val="Odsekzoznamu2"/>
            <w:numPr>
              <w:numId w:val="61"/>
            </w:numPr>
            <w:spacing w:before="240"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341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  <w:pPrChange w:id="342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ins w:id="343" w:author="Autor">
        <w:r w:rsidR="00FD6506">
          <w:rPr>
            <w:sz w:val="22"/>
            <w:szCs w:val="22"/>
          </w:rPr>
          <w:t>.</w:t>
        </w:r>
      </w:ins>
      <w:r w:rsidR="009A0992">
        <w:rPr>
          <w:sz w:val="22"/>
          <w:szCs w:val="22"/>
        </w:rPr>
        <w:t xml:space="preserve">  </w:t>
      </w:r>
    </w:p>
    <w:p w:rsidR="008C4227" w:rsidRDefault="008C4227" w:rsidP="008C4227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  <w:pPrChange w:id="344" w:author="Autor">
          <w:pPr>
            <w:pStyle w:val="Odsekzoznamu2"/>
            <w:spacing w:after="120" w:line="276" w:lineRule="auto"/>
            <w:ind w:left="0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45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del w:id="346" w:author="Autor">
        <w:r w:rsidRPr="00A91910">
          <w:rPr>
            <w:color w:val="000000"/>
            <w:sz w:val="22"/>
            <w:szCs w:val="22"/>
          </w:rPr>
          <w:delText xml:space="preserve">. </w:delText>
        </w:r>
        <w:r w:rsidR="004015E8">
          <w:rPr>
            <w:color w:val="000000"/>
            <w:sz w:val="22"/>
            <w:szCs w:val="22"/>
          </w:rPr>
          <w:delText>Nie je možné kombinovať všetky tri systémy financovania</w:delText>
        </w:r>
      </w:del>
      <w:ins w:id="347" w:author="Autor">
        <w:r w:rsidR="00E34019">
          <w:rPr>
            <w:color w:val="000000"/>
            <w:sz w:val="22"/>
            <w:szCs w:val="22"/>
          </w:rPr>
          <w:t xml:space="preserve"> a zo S</w:t>
        </w:r>
        <w:r w:rsidR="00B878E5">
          <w:rPr>
            <w:color w:val="000000"/>
            <w:sz w:val="22"/>
            <w:szCs w:val="22"/>
          </w:rPr>
          <w:t>ystému finančného riadenia</w:t>
        </w:r>
        <w:r w:rsidRPr="00A91910">
          <w:rPr>
            <w:color w:val="000000"/>
            <w:sz w:val="22"/>
            <w:szCs w:val="22"/>
          </w:rPr>
          <w:t xml:space="preserve">. </w:t>
        </w:r>
        <w:r w:rsidR="003B1B29" w:rsidRPr="00402D50">
          <w:rPr>
            <w:color w:val="000000"/>
            <w:sz w:val="22"/>
            <w:szCs w:val="22"/>
          </w:rPr>
          <w:t>Kombinácia všetkých troch systémov financovania je možná iba pre Prijímateľa, ktorému je umožnené využívať systém zálohových platieb</w:t>
        </w:r>
      </w:ins>
      <w:r w:rsidR="003B1B29" w:rsidRPr="00402D50">
        <w:rPr>
          <w:color w:val="000000"/>
          <w:sz w:val="22"/>
          <w:szCs w:val="22"/>
        </w:rPr>
        <w:t>.</w:t>
      </w:r>
      <w:r w:rsidRPr="00A91910">
        <w:rPr>
          <w:color w:val="000000"/>
          <w:sz w:val="22"/>
          <w:szCs w:val="22"/>
        </w:rPr>
        <w:t xml:space="preserve"> 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48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49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</w:t>
      </w:r>
      <w:ins w:id="350" w:author="Autor">
        <w:r w:rsidRPr="00A91910">
          <w:rPr>
            <w:color w:val="000000"/>
            <w:sz w:val="22"/>
            <w:szCs w:val="22"/>
          </w:rPr>
          <w:t xml:space="preserve"> </w:t>
        </w:r>
        <w:r w:rsidR="003B1B29">
          <w:rPr>
            <w:color w:val="000000"/>
            <w:sz w:val="22"/>
            <w:szCs w:val="22"/>
          </w:rPr>
          <w:t>alebo viacerých</w:t>
        </w:r>
      </w:ins>
      <w:r w:rsidR="003B1B29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  <w:del w:id="351" w:author="Autor">
        <w:r w:rsidRPr="00A91910">
          <w:rPr>
            <w:color w:val="000000"/>
            <w:sz w:val="22"/>
            <w:szCs w:val="22"/>
          </w:rPr>
          <w:delText xml:space="preserve">    </w:delText>
        </w:r>
      </w:del>
    </w:p>
    <w:p w:rsidR="00A91910" w:rsidRPr="00A91910" w:rsidRDefault="00A91910" w:rsidP="00D72FF2">
      <w:pPr>
        <w:pStyle w:val="Odsekzoznamu2"/>
        <w:spacing w:after="120" w:line="276" w:lineRule="auto"/>
        <w:jc w:val="both"/>
        <w:rPr>
          <w:del w:id="352" w:author="Autor"/>
          <w:color w:val="000000"/>
          <w:sz w:val="22"/>
          <w:szCs w:val="22"/>
        </w:rPr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53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DF6B24">
        <w:rPr>
          <w:color w:val="000000"/>
          <w:sz w:val="22"/>
          <w:szCs w:val="22"/>
        </w:rPr>
        <w:t>Ak dôjde ku kombinácií dvoch</w:t>
      </w:r>
      <w:ins w:id="354" w:author="Autor">
        <w:r w:rsidRPr="00DF6B24">
          <w:rPr>
            <w:color w:val="000000"/>
            <w:sz w:val="22"/>
            <w:szCs w:val="22"/>
          </w:rPr>
          <w:t xml:space="preserve"> </w:t>
        </w:r>
        <w:r w:rsidR="003B1B29" w:rsidRPr="00DF6B24">
          <w:rPr>
            <w:color w:val="000000"/>
            <w:sz w:val="22"/>
            <w:szCs w:val="22"/>
          </w:rPr>
          <w:t>alebo viacerých</w:t>
        </w:r>
      </w:ins>
      <w:r w:rsidR="003B1B29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</w:t>
      </w:r>
      <w:ins w:id="355" w:author="Autor">
        <w:r w:rsidR="00FD6506" w:rsidRPr="00DF6B24">
          <w:rPr>
            <w:color w:val="000000"/>
            <w:sz w:val="22"/>
            <w:szCs w:val="22"/>
          </w:rPr>
          <w:t>a/alebo</w:t>
        </w:r>
        <w:r w:rsidRPr="00DF6B24">
          <w:rPr>
            <w:color w:val="000000"/>
            <w:sz w:val="22"/>
            <w:szCs w:val="22"/>
          </w:rPr>
          <w:t xml:space="preserve"> </w:t>
        </w:r>
        <w:r w:rsidR="00FD6506" w:rsidRPr="00DF6B24">
          <w:rPr>
            <w:color w:val="000000"/>
            <w:sz w:val="22"/>
            <w:szCs w:val="22"/>
          </w:rPr>
          <w:t xml:space="preserve">s výdavkami uplatňovanými systémom </w:t>
        </w:r>
        <w:proofErr w:type="spellStart"/>
        <w:r w:rsidR="00FD6506" w:rsidRPr="00DF6B24">
          <w:rPr>
            <w:color w:val="000000"/>
            <w:sz w:val="22"/>
            <w:szCs w:val="22"/>
          </w:rPr>
          <w:t>predfinancovania</w:t>
        </w:r>
        <w:proofErr w:type="spellEnd"/>
        <w:r w:rsidR="00FD6506" w:rsidRPr="00DF6B24">
          <w:rPr>
            <w:color w:val="000000"/>
            <w:sz w:val="22"/>
            <w:szCs w:val="22"/>
          </w:rPr>
          <w:t xml:space="preserve"> </w:t>
        </w:r>
      </w:ins>
      <w:r w:rsidRPr="00DF6B24">
        <w:rPr>
          <w:color w:val="000000"/>
          <w:sz w:val="22"/>
          <w:szCs w:val="22"/>
        </w:rPr>
        <w:t>v</w:t>
      </w:r>
      <w:ins w:id="356" w:author="Autor">
        <w:r w:rsidR="00FD6506" w:rsidRPr="00DF6B24">
          <w:rPr>
            <w:color w:val="000000"/>
            <w:sz w:val="22"/>
            <w:szCs w:val="22"/>
          </w:rPr>
          <w:t xml:space="preserve"> rámci</w:t>
        </w:r>
      </w:ins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</w:t>
      </w:r>
      <w:del w:id="357" w:author="Autor">
        <w:r w:rsidRPr="00A91910">
          <w:rPr>
            <w:color w:val="000000"/>
            <w:sz w:val="22"/>
            <w:szCs w:val="22"/>
          </w:rPr>
          <w:delText xml:space="preserve">). </w:delText>
        </w:r>
        <w:r w:rsidR="00A35F19">
          <w:rPr>
            <w:color w:val="000000"/>
            <w:sz w:val="22"/>
            <w:szCs w:val="22"/>
          </w:rPr>
          <w:delText>Nie je možné kombinovať systém</w:delText>
        </w:r>
      </w:del>
      <w:ins w:id="358" w:author="Autor">
        <w:r w:rsidRPr="000C27EB">
          <w:rPr>
            <w:color w:val="000000"/>
            <w:sz w:val="22"/>
            <w:szCs w:val="22"/>
          </w:rPr>
          <w:t>)</w:t>
        </w:r>
        <w:r w:rsidR="00FD6506" w:rsidRPr="000C27EB">
          <w:rPr>
            <w:color w:val="000000"/>
            <w:sz w:val="22"/>
            <w:szCs w:val="22"/>
          </w:rPr>
          <w:t xml:space="preserve"> a/alebo samostatne žiadosť o platbu (zúčtovanie</w:t>
        </w:r>
      </w:ins>
      <w:r w:rsidR="00FD6506" w:rsidRPr="000C27EB">
        <w:rPr>
          <w:color w:val="000000"/>
          <w:sz w:val="22"/>
          <w:szCs w:val="22"/>
        </w:rPr>
        <w:t xml:space="preserve">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del w:id="359" w:author="Autor">
        <w:r w:rsidR="00A35F19">
          <w:rPr>
            <w:color w:val="000000"/>
            <w:sz w:val="22"/>
            <w:szCs w:val="22"/>
          </w:rPr>
          <w:delText xml:space="preserve"> so</w:delText>
        </w:r>
      </w:del>
      <w:ins w:id="360" w:author="Autor">
        <w:r w:rsidR="00FD6506" w:rsidRPr="000C27EB">
          <w:rPr>
            <w:color w:val="000000"/>
            <w:sz w:val="22"/>
            <w:szCs w:val="22"/>
          </w:rPr>
          <w:t>)</w:t>
        </w:r>
        <w:r w:rsidRPr="000C27EB">
          <w:rPr>
            <w:color w:val="000000"/>
            <w:sz w:val="22"/>
            <w:szCs w:val="22"/>
          </w:rPr>
          <w:t>.</w:t>
        </w:r>
        <w:r w:rsidR="00DF6B24" w:rsidRPr="000C27EB">
          <w:rPr>
            <w:color w:val="000000"/>
            <w:sz w:val="22"/>
            <w:szCs w:val="22"/>
          </w:rPr>
          <w:t xml:space="preserve"> </w:t>
        </w:r>
        <w:r w:rsidR="00DF6B24" w:rsidRPr="000C27EB">
          <w:rPr>
            <w:sz w:val="22"/>
            <w:szCs w:val="22"/>
          </w:rPr>
          <w:t xml:space="preserve">Pri využití troch systémov financovania v rámci jedného projektu </w:t>
        </w:r>
        <w:r w:rsidR="00DF6B24" w:rsidRPr="00CD7B96">
          <w:rPr>
            <w:color w:val="000000"/>
            <w:sz w:val="22"/>
            <w:szCs w:val="22"/>
          </w:rPr>
          <w:t xml:space="preserve">zmluvné strany za týmto účelom v rámci Prílohy č. 4 Zmluvy </w:t>
        </w:r>
        <w:r w:rsidR="002A27CC">
          <w:rPr>
            <w:color w:val="000000"/>
            <w:sz w:val="22"/>
            <w:szCs w:val="22"/>
          </w:rPr>
          <w:t xml:space="preserve">o poskytnutí NFP </w:t>
        </w:r>
        <w:r w:rsidR="00DF6B24" w:rsidRPr="00CD7B96">
          <w:rPr>
            <w:color w:val="000000"/>
            <w:sz w:val="22"/>
            <w:szCs w:val="22"/>
          </w:rPr>
          <w:t>identifikovali jednotlivé typy výdavkov (rozpočtových položiek Projektu) tak, že je jednoznačne určené, ktoré konkrétne výdavky budú deklarované ktorým</w:t>
        </w:r>
      </w:ins>
      <w:r w:rsidR="00DF6B24" w:rsidRPr="00CD7B96">
        <w:rPr>
          <w:color w:val="000000"/>
          <w:sz w:val="22"/>
          <w:szCs w:val="22"/>
        </w:rPr>
        <w:t xml:space="preserve"> systémom </w:t>
      </w:r>
      <w:del w:id="361" w:author="Autor">
        <w:r w:rsidR="00A35F19">
          <w:rPr>
            <w:color w:val="000000"/>
            <w:sz w:val="22"/>
            <w:szCs w:val="22"/>
          </w:rPr>
          <w:delText>zálohových platieb.</w:delText>
        </w:r>
      </w:del>
      <w:ins w:id="362" w:author="Autor">
        <w:r w:rsidR="00DF6B24" w:rsidRPr="00CD7B96">
          <w:rPr>
            <w:color w:val="000000"/>
            <w:sz w:val="22"/>
            <w:szCs w:val="22"/>
          </w:rPr>
          <w:t>financovania.</w:t>
        </w:r>
      </w:ins>
      <w:r w:rsidR="00DF6B24" w:rsidRPr="00CD7B96">
        <w:rPr>
          <w:color w:val="000000"/>
          <w:sz w:val="22"/>
          <w:szCs w:val="22"/>
        </w:rPr>
        <w:t xml:space="preserve"> Pri kombinácii dvoch </w:t>
      </w:r>
      <w:ins w:id="363" w:author="Autor">
        <w:r w:rsidR="00DF6B24" w:rsidRPr="00CD7B96">
          <w:rPr>
            <w:color w:val="000000"/>
            <w:sz w:val="22"/>
            <w:szCs w:val="22"/>
          </w:rPr>
          <w:lastRenderedPageBreak/>
          <w:t xml:space="preserve">alebo viacerých </w:t>
        </w:r>
      </w:ins>
      <w:r w:rsidR="00DF6B24" w:rsidRPr="00CD7B96">
        <w:rPr>
          <w:color w:val="000000"/>
          <w:sz w:val="22"/>
          <w:szCs w:val="22"/>
        </w:rPr>
        <w:t>systémov financovania sa predkladá Žiadosť o platbu (s príznakom záverečná) len za jeden z</w:t>
      </w:r>
      <w:del w:id="364" w:author="Autor">
        <w:r w:rsidR="009A63B9">
          <w:rPr>
            <w:color w:val="000000"/>
            <w:sz w:val="22"/>
            <w:szCs w:val="22"/>
          </w:rPr>
          <w:delText xml:space="preserve"> </w:delText>
        </w:r>
      </w:del>
      <w:ins w:id="365" w:author="Autor">
        <w:r w:rsidR="00DF6B24" w:rsidRPr="00CD7B96">
          <w:rPr>
            <w:color w:val="000000"/>
            <w:sz w:val="22"/>
            <w:szCs w:val="22"/>
          </w:rPr>
          <w:t> </w:t>
        </w:r>
      </w:ins>
      <w:r w:rsidR="00DF6B24" w:rsidRPr="00CD7B96">
        <w:rPr>
          <w:color w:val="000000"/>
          <w:sz w:val="22"/>
          <w:szCs w:val="22"/>
        </w:rPr>
        <w:t>využitých systémov</w:t>
      </w:r>
      <w:r w:rsidR="00DF6B24">
        <w:rPr>
          <w:color w:val="000000"/>
          <w:sz w:val="22"/>
          <w:szCs w:val="22"/>
        </w:rPr>
        <w:t>.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366" w:author="Autor">
          <w:pPr>
            <w:pStyle w:val="Odsekzoznamu2"/>
            <w:tabs>
              <w:tab w:val="num" w:pos="1353"/>
            </w:tabs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  <w:pPrChange w:id="367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:rsidR="008C4227" w:rsidRDefault="008C4227" w:rsidP="008C4227">
      <w:pPr>
        <w:pStyle w:val="Odsekzoznamu1"/>
        <w:spacing w:line="276" w:lineRule="auto"/>
        <w:rPr>
          <w:color w:val="000000"/>
          <w:sz w:val="22"/>
          <w:szCs w:val="22"/>
        </w:rPr>
        <w:pPrChange w:id="368" w:author="Autor">
          <w:pPr>
            <w:pStyle w:val="Odsekzoznamu2"/>
            <w:spacing w:line="276" w:lineRule="auto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  <w:pPrChange w:id="369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del w:id="370" w:author="Autor">
        <w:r w:rsidRPr="00A91910">
          <w:rPr>
            <w:sz w:val="22"/>
            <w:szCs w:val="22"/>
          </w:rPr>
          <w:delText>do</w:delText>
        </w:r>
      </w:del>
      <w:ins w:id="371" w:author="Autor">
        <w:r w:rsidR="00E34019">
          <w:rPr>
            <w:sz w:val="22"/>
            <w:szCs w:val="22"/>
          </w:rPr>
          <w:t>vo výške 0,01% z maximálnej</w:t>
        </w:r>
      </w:ins>
      <w:r w:rsidR="00E34019">
        <w:rPr>
          <w:sz w:val="22"/>
          <w:szCs w:val="22"/>
        </w:rPr>
        <w:t xml:space="preserve"> výšky </w:t>
      </w:r>
      <w:del w:id="372" w:author="Autor">
        <w:r w:rsidRPr="00A91910">
          <w:rPr>
            <w:sz w:val="22"/>
            <w:szCs w:val="22"/>
          </w:rPr>
          <w:delText>1 EUR</w:delText>
        </w:r>
      </w:del>
      <w:ins w:id="373" w:author="Autor">
        <w:r w:rsidR="00E34019">
          <w:rPr>
            <w:sz w:val="22"/>
            <w:szCs w:val="22"/>
          </w:rPr>
          <w:t>NFP uvedeného v </w:t>
        </w:r>
        <w:r w:rsidR="00B878E5">
          <w:rPr>
            <w:sz w:val="22"/>
            <w:szCs w:val="22"/>
          </w:rPr>
          <w:t>Z</w:t>
        </w:r>
        <w:r w:rsidR="00E34019">
          <w:rPr>
            <w:sz w:val="22"/>
            <w:szCs w:val="22"/>
          </w:rPr>
          <w:t>mluve</w:t>
        </w:r>
        <w:r w:rsidR="00B878E5">
          <w:rPr>
            <w:sz w:val="22"/>
            <w:szCs w:val="22"/>
          </w:rPr>
          <w:t xml:space="preserve"> o poskytnutí NFP</w:t>
        </w:r>
      </w:ins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374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  <w:pPrChange w:id="375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commentRangeStart w:id="376"/>
      <w:commentRangeStart w:id="377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376"/>
      <w:commentRangeEnd w:id="377"/>
      <w:r w:rsidRPr="00A91910">
        <w:rPr>
          <w:rStyle w:val="Odkaznakomentr"/>
          <w:sz w:val="22"/>
          <w:szCs w:val="22"/>
        </w:rPr>
        <w:commentReference w:id="376"/>
      </w:r>
      <w:r w:rsidR="00510D6A">
        <w:rPr>
          <w:rStyle w:val="Odkaznakomentr"/>
          <w:rFonts w:eastAsia="Times New Roman"/>
        </w:rPr>
        <w:commentReference w:id="377"/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78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79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</w:t>
      </w:r>
      <w:del w:id="380" w:author="Autor">
        <w:r w:rsidRPr="00A91910">
          <w:rPr>
            <w:color w:val="000000"/>
            <w:sz w:val="22"/>
            <w:szCs w:val="22"/>
          </w:rPr>
          <w:delText xml:space="preserve"> EŠIF</w:delText>
        </w:r>
      </w:del>
      <w:r w:rsidRPr="00A91910">
        <w:rPr>
          <w:color w:val="000000"/>
          <w:sz w:val="22"/>
          <w:szCs w:val="22"/>
        </w:rPr>
        <w:t>, ktorý je pre Zmluvné strany záväzný, ako to vyplýva aj z článku 3 ods. 3.3 písm</w:t>
      </w:r>
      <w:del w:id="381" w:author="Autor">
        <w:r w:rsidRPr="00A91910" w:rsidDel="001F1F98">
          <w:rPr>
            <w:color w:val="000000"/>
            <w:sz w:val="22"/>
            <w:szCs w:val="22"/>
          </w:rPr>
          <w:delText xml:space="preserve">. </w:delText>
        </w:r>
      </w:del>
      <w:ins w:id="382" w:author="Autor">
        <w:r w:rsidR="001F1F98">
          <w:rPr>
            <w:color w:val="000000"/>
            <w:sz w:val="22"/>
            <w:szCs w:val="22"/>
          </w:rPr>
          <w:t>ena</w:t>
        </w:r>
        <w:r w:rsidR="001F1F98" w:rsidRPr="00A91910">
          <w:rPr>
            <w:color w:val="000000"/>
            <w:sz w:val="22"/>
            <w:szCs w:val="22"/>
          </w:rPr>
          <w:t xml:space="preserve"> </w:t>
        </w:r>
      </w:ins>
      <w:r w:rsidRPr="00A91910">
        <w:rPr>
          <w:color w:val="000000"/>
          <w:sz w:val="22"/>
          <w:szCs w:val="22"/>
        </w:rPr>
        <w:t xml:space="preserve">d) </w:t>
      </w:r>
      <w:del w:id="383" w:author="Autor">
        <w:r w:rsidRPr="00A91910">
          <w:rPr>
            <w:color w:val="000000"/>
            <w:sz w:val="22"/>
            <w:szCs w:val="22"/>
          </w:rPr>
          <w:delText>zmluvy</w:delText>
        </w:r>
      </w:del>
      <w:ins w:id="384" w:author="Autor">
        <w:r w:rsidR="00B878E5">
          <w:rPr>
            <w:color w:val="000000"/>
            <w:sz w:val="22"/>
            <w:szCs w:val="22"/>
          </w:rPr>
          <w:t>Z</w:t>
        </w:r>
        <w:r w:rsidRPr="00A91910">
          <w:rPr>
            <w:color w:val="000000"/>
            <w:sz w:val="22"/>
            <w:szCs w:val="22"/>
          </w:rPr>
          <w:t>mluvy</w:t>
        </w:r>
        <w:r w:rsidR="00F86331">
          <w:rPr>
            <w:color w:val="000000"/>
            <w:sz w:val="22"/>
            <w:szCs w:val="22"/>
          </w:rPr>
          <w:t xml:space="preserve"> o poskytnutí NFP</w:t>
        </w:r>
      </w:ins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sz w:val="22"/>
          <w:szCs w:val="22"/>
        </w:rPr>
        <w:pPrChange w:id="385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86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Na účely tejto Zmluvy</w:t>
      </w:r>
      <w:bookmarkStart w:id="387" w:name="_GoBack"/>
      <w:bookmarkEnd w:id="387"/>
      <w:ins w:id="388" w:author="Autor">
        <w:r w:rsidR="00F86331" w:rsidRPr="00F86331">
          <w:rPr>
            <w:color w:val="000000"/>
            <w:sz w:val="22"/>
            <w:szCs w:val="22"/>
          </w:rPr>
          <w:t xml:space="preserve"> </w:t>
        </w:r>
        <w:r w:rsidR="00F86331">
          <w:rPr>
            <w:color w:val="000000"/>
            <w:sz w:val="22"/>
            <w:szCs w:val="22"/>
          </w:rPr>
          <w:t>o poskytnutí NFP</w:t>
        </w:r>
      </w:ins>
      <w:r w:rsidRPr="00A91910">
        <w:rPr>
          <w:color w:val="000000"/>
          <w:sz w:val="22"/>
          <w:szCs w:val="22"/>
        </w:rPr>
        <w:t xml:space="preserve"> sa za úhradu účtovných dokladov Dodávateľovi môže považovať aj:</w:t>
      </w:r>
    </w:p>
    <w:p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  <w:del w:id="389" w:author="Autor">
        <w:r w:rsidRPr="00A91910">
          <w:rPr>
            <w:rFonts w:ascii="Times New Roman" w:hAnsi="Times New Roman"/>
            <w:color w:val="000000"/>
          </w:rPr>
          <w:delText xml:space="preserve"> </w:delText>
        </w:r>
      </w:del>
    </w:p>
    <w:p w:rsidR="008C4227" w:rsidRDefault="00124888" w:rsidP="008C4227">
      <w:pPr>
        <w:numPr>
          <w:ilvl w:val="0"/>
          <w:numId w:val="61"/>
        </w:numPr>
        <w:spacing w:before="120" w:after="120"/>
        <w:jc w:val="both"/>
        <w:rPr>
          <w:color w:val="000000"/>
        </w:rPr>
        <w:pPrChange w:id="390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124888">
        <w:rPr>
          <w:rFonts w:ascii="Times New Roman" w:hAnsi="Times New Roman"/>
          <w:color w:val="000000"/>
          <w:rPrChange w:id="391" w:author="Autor">
            <w:rPr>
              <w:color w:val="000000"/>
            </w:rPr>
          </w:rPrChange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92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93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94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95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96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97" w:author="Autor">
          <w:pPr>
            <w:pStyle w:val="Odsekzoznamu2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:rsidR="008C4227" w:rsidRDefault="008C4227" w:rsidP="008C4227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98" w:author="Autor">
          <w:pPr>
            <w:pStyle w:val="Odsekzoznamu2"/>
            <w:spacing w:after="120" w:line="276" w:lineRule="auto"/>
            <w:jc w:val="both"/>
          </w:pPr>
        </w:pPrChange>
      </w:pPr>
    </w:p>
    <w:p w:rsidR="008C4227" w:rsidRDefault="00A91910" w:rsidP="008C4227">
      <w:pPr>
        <w:pStyle w:val="Odsekzoznamu1"/>
        <w:numPr>
          <w:ilvl w:val="0"/>
          <w:numId w:val="61"/>
        </w:numPr>
        <w:spacing w:before="120" w:after="120" w:line="276" w:lineRule="auto"/>
        <w:jc w:val="both"/>
        <w:pPrChange w:id="399" w:author="Autor">
          <w:pPr>
            <w:pStyle w:val="Odsekzoznamu2"/>
            <w:numPr>
              <w:numId w:val="61"/>
            </w:numPr>
            <w:spacing w:before="120" w:after="120" w:line="276" w:lineRule="auto"/>
            <w:ind w:hanging="360"/>
            <w:jc w:val="both"/>
          </w:pPr>
        </w:pPrChange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8C4227" w:rsidSect="00D72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5" w:author="Autor" w:initials="A">
    <w:p w:rsidR="00211C45" w:rsidRPr="00A7705C" w:rsidRDefault="00C92165">
      <w:pPr>
        <w:pStyle w:val="Textkomentra"/>
        <w:rPr>
          <w:b/>
          <w:u w:val="single"/>
        </w:rPr>
      </w:pPr>
      <w:r w:rsidRPr="00FD086A">
        <w:rPr>
          <w:rStyle w:val="Odkaznakomentr"/>
        </w:rPr>
        <w:annotationRef/>
      </w:r>
      <w:r w:rsidRPr="00FD086A">
        <w:t xml:space="preserve">Predmetná zmena terminológie vyplynula </w:t>
      </w:r>
      <w:r w:rsidR="00211C45" w:rsidRPr="00FD086A">
        <w:t>zo zmeny označova</w:t>
      </w:r>
      <w:r w:rsidRPr="00FD086A">
        <w:t>ni</w:t>
      </w:r>
      <w:r w:rsidR="00211C45" w:rsidRPr="00FD086A">
        <w:t>a účtov, a to</w:t>
      </w:r>
      <w:r w:rsidRPr="00FD086A">
        <w:t xml:space="preserve"> „mimorozpočtový účet“ na „osobitný účet“. </w:t>
      </w:r>
      <w:r w:rsidRPr="00FD086A">
        <w:rPr>
          <w:b/>
          <w:u w:val="single"/>
        </w:rPr>
        <w:t>Upozorňujeme</w:t>
      </w:r>
      <w:r w:rsidRPr="00A7705C">
        <w:rPr>
          <w:b/>
          <w:u w:val="single"/>
        </w:rPr>
        <w:t xml:space="preserve">, že je potrebné rozlišovať medzi pojmom „osobitný účet“ podľa tohto čl. VZP a „osobitný účet na Projekt“ v zmysle čl. 16 ods. 5 a 6. </w:t>
      </w:r>
    </w:p>
  </w:comment>
  <w:comment w:id="92" w:author="Autor" w:initials="A">
    <w:p w:rsidR="00510D6A" w:rsidRDefault="00510D6A">
      <w:pPr>
        <w:pStyle w:val="Textkomentra"/>
      </w:pPr>
      <w:r>
        <w:rPr>
          <w:rStyle w:val="Odkaznakomentr"/>
        </w:rPr>
        <w:annotationRef/>
      </w:r>
      <w:r>
        <w:t>Namiesto odkazu na</w:t>
      </w:r>
      <w:r w:rsidR="001B0DFD">
        <w:t xml:space="preserve"> „príslušnú“ kapitolu môže RO</w:t>
      </w:r>
      <w: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277" w:author="Autor" w:initials="A">
    <w:p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</w:t>
      </w:r>
      <w:r w:rsidR="001B0DFD">
        <w:t>a RO</w:t>
      </w:r>
      <w:r>
        <w:t>, či v ta</w:t>
      </w:r>
      <w:r w:rsidR="000D72C6">
        <w:t>kom prípade uzatvorí dodatok k Z</w:t>
      </w:r>
      <w:r>
        <w:t>mluve</w:t>
      </w:r>
      <w:r w:rsidR="000D72C6"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t xml:space="preserve"> o poskytnutí NFP</w:t>
      </w:r>
      <w:r>
        <w:t xml:space="preserve">.  </w:t>
      </w:r>
    </w:p>
  </w:comment>
  <w:comment w:id="282" w:author="Autor" w:initials="A">
    <w:p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 xml:space="preserve"> 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t xml:space="preserve"> o poskytnutí NFP</w:t>
      </w:r>
      <w:r>
        <w:t xml:space="preserve">. </w:t>
      </w:r>
    </w:p>
  </w:comment>
  <w:comment w:id="376" w:author="Autor" w:initials="A">
    <w:p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podľa charakteru projektu alebo typu prijímateľa,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377" w:author="Autor" w:initials="A">
    <w:p w:rsidR="00510D6A" w:rsidRDefault="00510D6A">
      <w:pPr>
        <w:pStyle w:val="Textkomentra"/>
      </w:pPr>
      <w:r>
        <w:rPr>
          <w:rStyle w:val="Odkaznakomentr"/>
        </w:rPr>
        <w:annotationRef/>
      </w:r>
      <w:r>
        <w:t xml:space="preserve">RO sa môže rozhodnúť podľa </w:t>
      </w:r>
      <w:r w:rsidR="00AC5CB0">
        <w:t>charakteru projektu alebo typu P</w:t>
      </w:r>
      <w:r>
        <w:t xml:space="preserve">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898" w:rsidRDefault="00034898" w:rsidP="00107570">
      <w:pPr>
        <w:spacing w:after="0" w:line="240" w:lineRule="auto"/>
      </w:pPr>
      <w:r>
        <w:separator/>
      </w:r>
    </w:p>
  </w:endnote>
  <w:endnote w:type="continuationSeparator" w:id="0">
    <w:p w:rsidR="00034898" w:rsidRDefault="00034898" w:rsidP="00107570">
      <w:pPr>
        <w:spacing w:after="0" w:line="240" w:lineRule="auto"/>
      </w:pPr>
      <w:r>
        <w:continuationSeparator/>
      </w:r>
    </w:p>
  </w:endnote>
  <w:endnote w:type="continuationNotice" w:id="1">
    <w:p w:rsidR="00034898" w:rsidRDefault="000348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F86331">
      <w:rPr>
        <w:b/>
        <w:bCs/>
        <w:noProof/>
        <w:sz w:val="22"/>
      </w:rPr>
      <w:t>4</w:t>
    </w:r>
    <w:r w:rsidR="00124888" w:rsidRPr="00BF6236">
      <w:rPr>
        <w:b/>
        <w:bCs/>
        <w:sz w:val="22"/>
      </w:rPr>
      <w:fldChar w:fldCharType="end"/>
    </w:r>
    <w:r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F86331">
      <w:rPr>
        <w:b/>
        <w:bCs/>
        <w:noProof/>
        <w:sz w:val="22"/>
      </w:rPr>
      <w:t>14</w:t>
    </w:r>
    <w:r w:rsidR="00124888" w:rsidRPr="00BF6236">
      <w:rPr>
        <w:b/>
        <w:bCs/>
        <w:sz w:val="22"/>
      </w:rPr>
      <w:fldChar w:fldCharType="end"/>
    </w:r>
  </w:p>
  <w:p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BF6236"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6E5C32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  <w:r w:rsidR="00BF6236"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6E5C32">
      <w:rPr>
        <w:b/>
        <w:bCs/>
        <w:noProof/>
        <w:sz w:val="22"/>
      </w:rPr>
      <w:t>2</w:t>
    </w:r>
    <w:r w:rsidR="00124888" w:rsidRPr="00BF6236">
      <w:rPr>
        <w:b/>
        <w:bCs/>
        <w:sz w:val="22"/>
      </w:rPr>
      <w:fldChar w:fldCharType="end"/>
    </w:r>
  </w:p>
  <w:p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898" w:rsidRDefault="00034898" w:rsidP="00107570">
      <w:pPr>
        <w:spacing w:after="0" w:line="240" w:lineRule="auto"/>
      </w:pPr>
      <w:r>
        <w:separator/>
      </w:r>
    </w:p>
  </w:footnote>
  <w:footnote w:type="continuationSeparator" w:id="0">
    <w:p w:rsidR="00034898" w:rsidRDefault="00034898" w:rsidP="00107570">
      <w:pPr>
        <w:spacing w:after="0" w:line="240" w:lineRule="auto"/>
      </w:pPr>
      <w:r>
        <w:continuationSeparator/>
      </w:r>
    </w:p>
  </w:footnote>
  <w:footnote w:type="continuationNotice" w:id="1">
    <w:p w:rsidR="00034898" w:rsidRDefault="000348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F2" w:rsidRPr="00D72FF2" w:rsidRDefault="007845EB">
    <w:pPr>
      <w:pStyle w:val="Hlavika"/>
      <w:rPr>
        <w:sz w:val="22"/>
        <w:szCs w:val="22"/>
      </w:rPr>
    </w:pPr>
    <w:r>
      <w:rPr>
        <w:sz w:val="22"/>
        <w:szCs w:val="22"/>
      </w:rPr>
      <w:t>3. Vzor prílohy č. 1 Z</w:t>
    </w:r>
    <w:r w:rsidR="00D72FF2" w:rsidRPr="00D72FF2">
      <w:rPr>
        <w:sz w:val="22"/>
        <w:szCs w:val="22"/>
      </w:rPr>
      <w:t>mluvy o poskytnutí NFP – všeobecné</w:t>
    </w:r>
    <w:r w:rsidR="0075182C">
      <w:rPr>
        <w:sz w:val="22"/>
        <w:szCs w:val="22"/>
      </w:rPr>
      <w:t xml:space="preserve"> zmluvné podmienky (čl. 15 – 18)</w:t>
    </w:r>
    <w:r w:rsidR="00D72FF2" w:rsidRPr="00D72FF2">
      <w:rPr>
        <w:sz w:val="22"/>
        <w:szCs w:val="22"/>
      </w:rPr>
      <w:t xml:space="preserve"> platné pre všetkých prijímateľov s výnimkou štátnych rozpočtových organizácií</w:t>
    </w:r>
  </w:p>
  <w:p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7570"/>
    <w:rsid w:val="00006712"/>
    <w:rsid w:val="000121B7"/>
    <w:rsid w:val="000125B9"/>
    <w:rsid w:val="000135C4"/>
    <w:rsid w:val="00030D35"/>
    <w:rsid w:val="00030F01"/>
    <w:rsid w:val="00034898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002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30A2"/>
    <w:rsid w:val="00124888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0DFD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1F9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10F6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5C32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4227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BF7"/>
    <w:rsid w:val="00943E5F"/>
    <w:rsid w:val="00951236"/>
    <w:rsid w:val="009532B7"/>
    <w:rsid w:val="009561EE"/>
    <w:rsid w:val="00963948"/>
    <w:rsid w:val="00970EC8"/>
    <w:rsid w:val="0097253D"/>
    <w:rsid w:val="00976CDB"/>
    <w:rsid w:val="00976E5D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7468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331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488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  <w:pPrChange w:id="0" w:author="Autor">
        <w:pPr>
          <w:numPr>
            <w:numId w:val="8"/>
          </w:numPr>
          <w:tabs>
            <w:tab w:val="num" w:pos="680"/>
          </w:tabs>
          <w:spacing w:line="360" w:lineRule="auto"/>
          <w:ind w:left="680" w:hanging="680"/>
          <w:jc w:val="both"/>
        </w:pPr>
      </w:pPrChange>
    </w:pPr>
    <w:rPr>
      <w:rFonts w:ascii="Arial" w:eastAsia="Times New Roman" w:hAnsi="Arial"/>
      <w:b/>
      <w:sz w:val="24"/>
      <w:szCs w:val="20"/>
      <w:u w:val="single"/>
      <w:lang w:eastAsia="sk-SK"/>
      <w:rPrChange w:id="0" w:author="Autor">
        <w:rPr>
          <w:rFonts w:ascii="Arial" w:hAnsi="Arial"/>
          <w:b/>
          <w:sz w:val="24"/>
          <w:u w:val="single"/>
          <w:lang w:val="sk-SK" w:eastAsia="sk-SK" w:bidi="ar-SA"/>
        </w:rPr>
      </w:rPrChange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  <w:pPrChange w:id="1" w:author="Autor">
        <w:pPr>
          <w:keepNext/>
          <w:numPr>
            <w:ilvl w:val="1"/>
            <w:numId w:val="8"/>
          </w:numPr>
          <w:tabs>
            <w:tab w:val="num" w:pos="680"/>
          </w:tabs>
          <w:spacing w:line="360" w:lineRule="auto"/>
          <w:ind w:left="680" w:hanging="680"/>
          <w:jc w:val="both"/>
          <w:outlineLvl w:val="1"/>
        </w:pPr>
      </w:pPrChange>
    </w:pPr>
    <w:rPr>
      <w:b w:val="0"/>
      <w:bCs w:val="0"/>
      <w:i w:val="0"/>
      <w:iCs w:val="0"/>
      <w:sz w:val="22"/>
      <w:szCs w:val="20"/>
      <w:rPrChange w:id="1" w:author="Autor">
        <w:rPr>
          <w:rFonts w:ascii="Arial" w:hAnsi="Arial"/>
          <w:sz w:val="22"/>
          <w:lang w:bidi="ar-SA"/>
        </w:rPr>
      </w:rPrChange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  <w:pPrChange w:id="2" w:author="Autor">
        <w:pPr>
          <w:keepNext/>
          <w:numPr>
            <w:numId w:val="19"/>
          </w:numPr>
          <w:tabs>
            <w:tab w:val="num" w:pos="720"/>
          </w:tabs>
          <w:spacing w:before="240" w:line="260" w:lineRule="atLeast"/>
          <w:ind w:left="720" w:hanging="720"/>
          <w:jc w:val="both"/>
          <w:outlineLvl w:val="0"/>
        </w:pPr>
      </w:pPrChange>
    </w:pPr>
    <w:rPr>
      <w:rFonts w:ascii="Times New Roman" w:eastAsia="SimSun" w:hAnsi="Times New Roman"/>
      <w:b/>
      <w:caps/>
      <w:kern w:val="28"/>
      <w:rPrChange w:id="2" w:author="Autor">
        <w:rPr>
          <w:rFonts w:eastAsia="SimSun"/>
          <w:b/>
          <w:caps/>
          <w:kern w:val="28"/>
          <w:sz w:val="22"/>
          <w:szCs w:val="22"/>
          <w:lang w:val="sk-SK" w:eastAsia="en-US" w:bidi="ar-SA"/>
        </w:rPr>
      </w:rPrChange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  <w:pPrChange w:id="3" w:author="Autor">
        <w:pPr>
          <w:keepNext/>
          <w:numPr>
            <w:ilvl w:val="1"/>
            <w:numId w:val="19"/>
          </w:numPr>
          <w:tabs>
            <w:tab w:val="num" w:pos="720"/>
          </w:tabs>
          <w:spacing w:before="240" w:line="260" w:lineRule="atLeast"/>
          <w:ind w:left="720" w:hanging="720"/>
          <w:jc w:val="both"/>
          <w:outlineLvl w:val="1"/>
        </w:pPr>
      </w:pPrChange>
    </w:pPr>
    <w:rPr>
      <w:rFonts w:ascii="Times New Roman" w:eastAsia="SimSun" w:hAnsi="Times New Roman"/>
      <w:b/>
      <w:rPrChange w:id="3" w:author="Autor">
        <w:rPr>
          <w:rFonts w:eastAsia="SimSun"/>
          <w:b/>
          <w:sz w:val="22"/>
          <w:szCs w:val="22"/>
          <w:lang w:val="sk-SK" w:eastAsia="en-US" w:bidi="ar-SA"/>
        </w:rPr>
      </w:rPrChange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  <w:pPrChange w:id="4" w:author="Autor">
        <w:pPr>
          <w:numPr>
            <w:ilvl w:val="2"/>
            <w:numId w:val="19"/>
          </w:numPr>
          <w:tabs>
            <w:tab w:val="num" w:pos="1440"/>
          </w:tabs>
          <w:spacing w:before="240" w:line="260" w:lineRule="atLeast"/>
          <w:ind w:left="1440" w:hanging="720"/>
          <w:jc w:val="both"/>
          <w:outlineLvl w:val="2"/>
        </w:pPr>
      </w:pPrChange>
    </w:pPr>
    <w:rPr>
      <w:rFonts w:ascii="Times New Roman" w:eastAsia="SimSun" w:hAnsi="Times New Roman"/>
      <w:rPrChange w:id="4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  <w:pPrChange w:id="5" w:author="Autor">
        <w:pPr>
          <w:numPr>
            <w:numId w:val="19"/>
          </w:numPr>
          <w:tabs>
            <w:tab w:val="num" w:pos="720"/>
            <w:tab w:val="num" w:pos="2160"/>
          </w:tabs>
          <w:spacing w:before="240" w:line="260" w:lineRule="atLeast"/>
          <w:ind w:left="2160" w:hanging="720"/>
          <w:jc w:val="both"/>
          <w:outlineLvl w:val="3"/>
        </w:pPr>
      </w:pPrChange>
    </w:pPr>
    <w:rPr>
      <w:rFonts w:ascii="Times New Roman" w:eastAsia="SimSun" w:hAnsi="Times New Roman"/>
      <w:rPrChange w:id="5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  <w:pPrChange w:id="6" w:author="Autor">
        <w:pPr>
          <w:numPr>
            <w:ilvl w:val="5"/>
            <w:numId w:val="19"/>
          </w:numPr>
          <w:tabs>
            <w:tab w:val="num" w:pos="3600"/>
          </w:tabs>
          <w:spacing w:before="240" w:line="260" w:lineRule="atLeast"/>
          <w:ind w:left="720" w:hanging="720"/>
          <w:jc w:val="both"/>
          <w:outlineLvl w:val="6"/>
        </w:pPr>
      </w:pPrChange>
    </w:pPr>
    <w:rPr>
      <w:rPrChange w:id="6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  <w:pPrChange w:id="7" w:author="Autor">
        <w:pPr>
          <w:spacing w:after="160" w:line="240" w:lineRule="exact"/>
        </w:pPr>
      </w:pPrChange>
    </w:pPr>
    <w:rPr>
      <w:rFonts w:ascii="Tahoma" w:eastAsia="Times New Roman" w:hAnsi="Tahoma"/>
      <w:sz w:val="20"/>
      <w:szCs w:val="20"/>
      <w:rPrChange w:id="7" w:author="Autor">
        <w:rPr>
          <w:rFonts w:ascii="Tahoma" w:hAnsi="Tahoma" w:cs="Tahoma"/>
          <w:lang w:val="sk-SK" w:eastAsia="en-US" w:bidi="ar-SA"/>
        </w:rPr>
      </w:rPrChange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  <w:pPrChange w:id="8" w:author="Autor">
        <w:pPr>
          <w:numPr>
            <w:numId w:val="8"/>
          </w:numPr>
          <w:tabs>
            <w:tab w:val="num" w:pos="680"/>
          </w:tabs>
          <w:spacing w:line="360" w:lineRule="auto"/>
          <w:ind w:left="680" w:hanging="680"/>
          <w:jc w:val="both"/>
        </w:pPr>
      </w:pPrChange>
    </w:pPr>
    <w:rPr>
      <w:rFonts w:ascii="Arial" w:eastAsia="Times New Roman" w:hAnsi="Arial"/>
      <w:b/>
      <w:sz w:val="24"/>
      <w:szCs w:val="20"/>
      <w:u w:val="single"/>
      <w:lang w:eastAsia="sk-SK"/>
      <w:rPrChange w:id="8" w:author="Autor">
        <w:rPr>
          <w:rFonts w:ascii="Arial" w:hAnsi="Arial"/>
          <w:b/>
          <w:sz w:val="24"/>
          <w:u w:val="single"/>
          <w:lang w:val="sk-SK" w:eastAsia="sk-SK" w:bidi="ar-SA"/>
        </w:rPr>
      </w:rPrChange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  <w:pPrChange w:id="9" w:author="Autor">
        <w:pPr>
          <w:keepNext/>
          <w:numPr>
            <w:ilvl w:val="1"/>
            <w:numId w:val="8"/>
          </w:numPr>
          <w:tabs>
            <w:tab w:val="num" w:pos="680"/>
          </w:tabs>
          <w:spacing w:line="360" w:lineRule="auto"/>
          <w:ind w:left="680" w:hanging="680"/>
          <w:jc w:val="both"/>
          <w:outlineLvl w:val="1"/>
        </w:pPr>
      </w:pPrChange>
    </w:pPr>
    <w:rPr>
      <w:b w:val="0"/>
      <w:bCs w:val="0"/>
      <w:i w:val="0"/>
      <w:iCs w:val="0"/>
      <w:sz w:val="22"/>
      <w:szCs w:val="20"/>
      <w:rPrChange w:id="9" w:author="Autor">
        <w:rPr>
          <w:rFonts w:ascii="Arial" w:hAnsi="Arial"/>
          <w:sz w:val="22"/>
          <w:lang w:val="x-none" w:eastAsia="x-none" w:bidi="ar-SA"/>
        </w:rPr>
      </w:rPrChange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  <w:pPrChange w:id="10" w:author="Autor">
        <w:pPr>
          <w:keepNext/>
          <w:numPr>
            <w:numId w:val="19"/>
          </w:numPr>
          <w:tabs>
            <w:tab w:val="num" w:pos="720"/>
          </w:tabs>
          <w:spacing w:before="240" w:line="260" w:lineRule="atLeast"/>
          <w:ind w:left="720" w:hanging="720"/>
          <w:jc w:val="both"/>
          <w:outlineLvl w:val="0"/>
        </w:pPr>
      </w:pPrChange>
    </w:pPr>
    <w:rPr>
      <w:rFonts w:ascii="Times New Roman" w:eastAsia="SimSun" w:hAnsi="Times New Roman"/>
      <w:b/>
      <w:caps/>
      <w:kern w:val="28"/>
      <w:rPrChange w:id="10" w:author="Autor">
        <w:rPr>
          <w:rFonts w:eastAsia="SimSun"/>
          <w:b/>
          <w:caps/>
          <w:kern w:val="28"/>
          <w:sz w:val="22"/>
          <w:szCs w:val="22"/>
          <w:lang w:val="sk-SK" w:eastAsia="en-US" w:bidi="ar-SA"/>
        </w:rPr>
      </w:rPrChange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  <w:pPrChange w:id="11" w:author="Autor">
        <w:pPr>
          <w:keepNext/>
          <w:numPr>
            <w:ilvl w:val="1"/>
            <w:numId w:val="19"/>
          </w:numPr>
          <w:tabs>
            <w:tab w:val="num" w:pos="720"/>
          </w:tabs>
          <w:spacing w:before="240" w:line="260" w:lineRule="atLeast"/>
          <w:ind w:left="720" w:hanging="720"/>
          <w:jc w:val="both"/>
          <w:outlineLvl w:val="1"/>
        </w:pPr>
      </w:pPrChange>
    </w:pPr>
    <w:rPr>
      <w:rFonts w:ascii="Times New Roman" w:eastAsia="SimSun" w:hAnsi="Times New Roman"/>
      <w:b/>
      <w:rPrChange w:id="11" w:author="Autor">
        <w:rPr>
          <w:rFonts w:eastAsia="SimSun"/>
          <w:b/>
          <w:sz w:val="22"/>
          <w:szCs w:val="22"/>
          <w:lang w:val="sk-SK" w:eastAsia="en-US" w:bidi="ar-SA"/>
        </w:rPr>
      </w:rPrChange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  <w:pPrChange w:id="12" w:author="Autor">
        <w:pPr>
          <w:numPr>
            <w:ilvl w:val="2"/>
            <w:numId w:val="19"/>
          </w:numPr>
          <w:tabs>
            <w:tab w:val="num" w:pos="1440"/>
          </w:tabs>
          <w:spacing w:before="240" w:line="260" w:lineRule="atLeast"/>
          <w:ind w:left="1440" w:hanging="720"/>
          <w:jc w:val="both"/>
          <w:outlineLvl w:val="2"/>
        </w:pPr>
      </w:pPrChange>
    </w:pPr>
    <w:rPr>
      <w:rFonts w:ascii="Times New Roman" w:eastAsia="SimSun" w:hAnsi="Times New Roman"/>
      <w:rPrChange w:id="12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  <w:pPrChange w:id="13" w:author="Autor">
        <w:pPr>
          <w:numPr>
            <w:numId w:val="19"/>
          </w:numPr>
          <w:tabs>
            <w:tab w:val="num" w:pos="720"/>
            <w:tab w:val="num" w:pos="2160"/>
          </w:tabs>
          <w:spacing w:before="240" w:line="260" w:lineRule="atLeast"/>
          <w:ind w:left="2160" w:hanging="720"/>
          <w:jc w:val="both"/>
          <w:outlineLvl w:val="3"/>
        </w:pPr>
      </w:pPrChange>
    </w:pPr>
    <w:rPr>
      <w:rFonts w:ascii="Times New Roman" w:eastAsia="SimSun" w:hAnsi="Times New Roman"/>
      <w:rPrChange w:id="13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  <w:pPrChange w:id="14" w:author="Autor">
        <w:pPr>
          <w:numPr>
            <w:ilvl w:val="5"/>
            <w:numId w:val="19"/>
          </w:numPr>
          <w:tabs>
            <w:tab w:val="num" w:pos="3600"/>
          </w:tabs>
          <w:spacing w:before="240" w:line="260" w:lineRule="atLeast"/>
          <w:ind w:left="720" w:hanging="720"/>
          <w:jc w:val="both"/>
          <w:outlineLvl w:val="6"/>
        </w:pPr>
      </w:pPrChange>
    </w:pPr>
    <w:rPr>
      <w:rPrChange w:id="14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  <w:pPrChange w:id="15" w:author="Autor">
        <w:pPr>
          <w:spacing w:after="160" w:line="240" w:lineRule="exact"/>
        </w:pPr>
      </w:pPrChange>
    </w:pPr>
    <w:rPr>
      <w:rFonts w:ascii="Tahoma" w:eastAsia="Times New Roman" w:hAnsi="Tahoma"/>
      <w:sz w:val="20"/>
      <w:szCs w:val="20"/>
      <w:rPrChange w:id="15" w:author="Autor">
        <w:rPr>
          <w:rFonts w:ascii="Tahoma" w:hAnsi="Tahoma" w:cs="Tahoma"/>
          <w:lang w:val="sk-SK" w:eastAsia="en-US" w:bidi="ar-SA"/>
        </w:rPr>
      </w:rPrChange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17B75-4D2B-4601-98F8-0C769EA89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6331</Words>
  <Characters>36087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2018-05-29T12:29:00Z</dcterms:created>
  <dcterms:modified xsi:type="dcterms:W3CDTF">2018-05-29T12:40:00Z</dcterms:modified>
</cp:coreProperties>
</file>